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55" w:rsidRDefault="00657255">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6D3A29" w:rsidRPr="00672339" w:rsidRDefault="006D3A29">
      <w:pPr>
        <w:rPr>
          <w:rFonts w:ascii="Times New Roman" w:hAnsi="Times New Roman" w:cs="Times New Roman"/>
          <w:sz w:val="20"/>
          <w:szCs w:val="20"/>
        </w:rPr>
      </w:pPr>
      <w:r w:rsidRPr="00672339">
        <w:rPr>
          <w:rFonts w:ascii="Times New Roman" w:hAnsi="Times New Roman" w:cs="Times New Roman"/>
          <w:b/>
          <w:bCs/>
          <w:sz w:val="20"/>
          <w:szCs w:val="20"/>
        </w:rPr>
        <w:t>S.31.01. - Share of reinsurers (including Finite Reinsurance and SPV's) – (old Re-J3)</w:t>
      </w:r>
    </w:p>
    <w:p w:rsidR="007D303A" w:rsidRPr="00672339" w:rsidRDefault="007D303A" w:rsidP="007D303A">
      <w:pPr>
        <w:jc w:val="both"/>
        <w:rPr>
          <w:rFonts w:ascii="Times New Roman" w:hAnsi="Times New Roman" w:cs="Times New Roman"/>
          <w:b/>
          <w:sz w:val="20"/>
          <w:szCs w:val="20"/>
        </w:rPr>
      </w:pPr>
      <w:r w:rsidRPr="00672339">
        <w:rPr>
          <w:rFonts w:ascii="Times New Roman" w:hAnsi="Times New Roman" w:cs="Times New Roman"/>
          <w:b/>
          <w:sz w:val="20"/>
          <w:szCs w:val="20"/>
        </w:rPr>
        <w:t>General comments:</w:t>
      </w:r>
    </w:p>
    <w:p w:rsidR="007D303A" w:rsidRDefault="007D303A" w:rsidP="007D303A">
      <w:pPr>
        <w:jc w:val="both"/>
        <w:rPr>
          <w:rFonts w:ascii="Times New Roman" w:hAnsi="Times New Roman" w:cs="Times New Roman"/>
          <w:sz w:val="20"/>
          <w:szCs w:val="20"/>
        </w:rPr>
      </w:pPr>
      <w:r w:rsidRPr="007D303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B6480" w:rsidRPr="00244BD1" w:rsidRDefault="00EB6480" w:rsidP="00EB6480">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1053FF"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 xml:space="preserve">This template shall be filled by the </w:t>
      </w:r>
      <w:r w:rsidR="00C02F96" w:rsidRPr="00672339">
        <w:rPr>
          <w:rFonts w:ascii="Times New Roman" w:hAnsi="Times New Roman" w:cs="Times New Roman"/>
          <w:sz w:val="20"/>
          <w:szCs w:val="20"/>
        </w:rPr>
        <w:t xml:space="preserve">insurance and reinsurance </w:t>
      </w:r>
      <w:r w:rsidRPr="00672339">
        <w:rPr>
          <w:rFonts w:ascii="Times New Roman" w:hAnsi="Times New Roman" w:cs="Times New Roman"/>
          <w:sz w:val="20"/>
          <w:szCs w:val="20"/>
        </w:rPr>
        <w:t>undertaking</w:t>
      </w:r>
      <w:r w:rsidR="007D303A" w:rsidRPr="00672339">
        <w:rPr>
          <w:rFonts w:ascii="Times New Roman" w:hAnsi="Times New Roman" w:cs="Times New Roman"/>
          <w:sz w:val="20"/>
          <w:szCs w:val="20"/>
        </w:rPr>
        <w:t>s</w:t>
      </w:r>
      <w:r w:rsidRPr="00672339">
        <w:rPr>
          <w:rFonts w:ascii="Times New Roman" w:hAnsi="Times New Roman" w:cs="Times New Roman"/>
          <w:sz w:val="20"/>
          <w:szCs w:val="20"/>
        </w:rPr>
        <w:t xml:space="preserve"> where a recoverable is recognised in relation to the reinsurer </w:t>
      </w:r>
      <w:r w:rsidR="004F6B55">
        <w:rPr>
          <w:rFonts w:ascii="Times New Roman" w:hAnsi="Times New Roman" w:cs="Times New Roman"/>
          <w:sz w:val="20"/>
          <w:szCs w:val="20"/>
        </w:rPr>
        <w:t xml:space="preserve">(even if all contracts with that reinsurer have terminated) </w:t>
      </w:r>
      <w:r w:rsidRPr="00672339">
        <w:rPr>
          <w:rFonts w:ascii="Times New Roman" w:hAnsi="Times New Roman" w:cs="Times New Roman"/>
          <w:sz w:val="20"/>
          <w:szCs w:val="20"/>
        </w:rPr>
        <w:t>and whose reinsurer is reducing the gross technical provisions as per end of the reporting year</w:t>
      </w:r>
      <w:r w:rsidR="001053FF" w:rsidRPr="00672339">
        <w:rPr>
          <w:rFonts w:ascii="Times New Roman" w:hAnsi="Times New Roman" w:cs="Times New Roman"/>
          <w:sz w:val="20"/>
          <w:szCs w:val="20"/>
        </w:rPr>
        <w:t>.</w:t>
      </w:r>
    </w:p>
    <w:p w:rsidR="006D3A29"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The template collects information on reinsurers and not on separate treaties. All ceded technical provisions, including those ceded under Finite reinsurance (as defined in S</w:t>
      </w:r>
      <w:ins w:id="3" w:author="Author">
        <w:r w:rsidR="00657255">
          <w:rPr>
            <w:rFonts w:ascii="Times New Roman" w:hAnsi="Times New Roman" w:cs="Times New Roman"/>
            <w:sz w:val="20"/>
            <w:szCs w:val="20"/>
          </w:rPr>
          <w:t>.</w:t>
        </w:r>
      </w:ins>
      <w:r w:rsidRPr="00672339">
        <w:rPr>
          <w:rFonts w:ascii="Times New Roman" w:hAnsi="Times New Roman" w:cs="Times New Roman"/>
          <w:sz w:val="20"/>
          <w:szCs w:val="20"/>
        </w:rPr>
        <w:t>30.03</w:t>
      </w:r>
      <w:del w:id="4" w:author="Author">
        <w:r w:rsidRPr="00672339" w:rsidDel="00657255">
          <w:rPr>
            <w:rFonts w:ascii="Times New Roman" w:hAnsi="Times New Roman" w:cs="Times New Roman"/>
            <w:sz w:val="20"/>
            <w:szCs w:val="20"/>
          </w:rPr>
          <w:delText>.</w:delText>
        </w:r>
        <w:r w:rsidR="00C02F96" w:rsidRPr="00672339" w:rsidDel="00657255">
          <w:rPr>
            <w:rFonts w:ascii="Times New Roman" w:hAnsi="Times New Roman" w:cs="Times New Roman"/>
            <w:sz w:val="20"/>
            <w:szCs w:val="20"/>
          </w:rPr>
          <w:delText>b</w:delText>
        </w:r>
      </w:del>
      <w:r w:rsidRPr="00672339">
        <w:rPr>
          <w:rFonts w:ascii="Times New Roman" w:hAnsi="Times New Roman" w:cs="Times New Roman"/>
          <w:sz w:val="20"/>
          <w:szCs w:val="20"/>
        </w:rPr>
        <w:t xml:space="preserve">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Change w:id="5">
          <w:tblGrid>
            <w:gridCol w:w="1079"/>
            <w:gridCol w:w="2290"/>
            <w:gridCol w:w="6445"/>
          </w:tblGrid>
        </w:tblGridChange>
      </w:tblGrid>
      <w:tr w:rsidR="001B51C5" w:rsidRPr="00EB6480" w:rsidTr="00672339">
        <w:trPr>
          <w:trHeight w:val="315"/>
        </w:trPr>
        <w:tc>
          <w:tcPr>
            <w:tcW w:w="1079" w:type="dxa"/>
            <w:hideMark/>
          </w:tcPr>
          <w:p w:rsidR="001B51C5" w:rsidRPr="00672339" w:rsidRDefault="001B51C5" w:rsidP="00672339">
            <w:pPr>
              <w:jc w:val="center"/>
              <w:rPr>
                <w:rFonts w:ascii="Times New Roman" w:hAnsi="Times New Roman" w:cs="Times New Roman"/>
                <w:b/>
                <w:bCs/>
                <w:sz w:val="20"/>
                <w:szCs w:val="20"/>
              </w:rPr>
            </w:pPr>
          </w:p>
        </w:tc>
        <w:tc>
          <w:tcPr>
            <w:tcW w:w="2290"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TEM</w:t>
            </w:r>
          </w:p>
        </w:tc>
        <w:tc>
          <w:tcPr>
            <w:tcW w:w="6445"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NSTRUCTIONS</w:t>
            </w:r>
          </w:p>
        </w:tc>
      </w:tr>
      <w:tr w:rsidR="001B51C5" w:rsidRPr="007D303A" w:rsidTr="00672339">
        <w:trPr>
          <w:trHeight w:val="1266"/>
        </w:trPr>
        <w:tc>
          <w:tcPr>
            <w:tcW w:w="1079" w:type="dxa"/>
            <w:hideMark/>
          </w:tcPr>
          <w:p w:rsidR="003F1FA8" w:rsidRPr="00672339" w:rsidDel="00AF4FE0" w:rsidRDefault="003F1FA8" w:rsidP="00C458CA">
            <w:pPr>
              <w:rPr>
                <w:del w:id="6" w:author="Autho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4</w:t>
            </w:r>
            <w:r w:rsidRPr="00943782">
              <w:rPr>
                <w:rFonts w:ascii="Times New Roman" w:hAnsi="Times New Roman" w:cs="Times New Roman"/>
                <w:sz w:val="20"/>
                <w:szCs w:val="20"/>
              </w:rPr>
              <w:t>0</w:t>
            </w:r>
          </w:p>
          <w:p w:rsidR="001B51C5" w:rsidRPr="00672339" w:rsidRDefault="00193E30" w:rsidP="00C458CA">
            <w:pPr>
              <w:rPr>
                <w:rFonts w:ascii="Times New Roman" w:hAnsi="Times New Roman" w:cs="Times New Roman"/>
                <w:sz w:val="20"/>
                <w:szCs w:val="20"/>
              </w:rPr>
            </w:pPr>
            <w:del w:id="7"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B1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hideMark/>
          </w:tcPr>
          <w:p w:rsidR="00AF56B7" w:rsidRPr="00672339" w:rsidDel="00657255" w:rsidRDefault="00AF56B7">
            <w:pPr>
              <w:ind w:right="175"/>
              <w:rPr>
                <w:del w:id="8" w:author="Autho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w:t>
            </w:r>
            <w:del w:id="9" w:author="Author">
              <w:r w:rsidRPr="00672339" w:rsidDel="00763D32">
                <w:rPr>
                  <w:rFonts w:ascii="Times New Roman" w:hAnsi="Times New Roman" w:cs="Times New Roman"/>
                  <w:sz w:val="20"/>
                  <w:szCs w:val="20"/>
                </w:rPr>
                <w:delText xml:space="preserve"> if existent</w:delText>
              </w:r>
            </w:del>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r>
            <w:del w:id="10" w:author="Author">
              <w:r w:rsidRPr="00672339" w:rsidDel="00657255">
                <w:rPr>
                  <w:rFonts w:ascii="Times New Roman" w:eastAsia="Times New Roman" w:hAnsi="Times New Roman" w:cs="Times New Roman"/>
                  <w:sz w:val="20"/>
                  <w:szCs w:val="20"/>
                  <w:lang w:eastAsia="en-GB"/>
                </w:rPr>
                <w:delText>- Code as published by EIOPA;</w:delText>
              </w:r>
            </w:del>
          </w:p>
          <w:p w:rsidR="001B51C5" w:rsidRPr="00672339" w:rsidRDefault="00AF56B7">
            <w:pPr>
              <w:ind w:right="175"/>
              <w:rPr>
                <w:rFonts w:ascii="Times New Roman" w:hAnsi="Times New Roman" w:cs="Times New Roman"/>
                <w:sz w:val="20"/>
                <w:szCs w:val="20"/>
              </w:rPr>
              <w:pPrChange w:id="11" w:author="Author">
                <w:pPr/>
              </w:pPrChange>
            </w:pPr>
            <w:r w:rsidRPr="00672339">
              <w:rPr>
                <w:rFonts w:ascii="Times New Roman" w:eastAsia="Times New Roman" w:hAnsi="Times New Roman" w:cs="Times New Roman"/>
                <w:sz w:val="20"/>
                <w:szCs w:val="20"/>
                <w:lang w:eastAsia="en-GB"/>
              </w:rPr>
              <w:t xml:space="preserve">- Specific code attributed by the undertaking (if </w:t>
            </w:r>
            <w:del w:id="12" w:author="Author">
              <w:r w:rsidRPr="00672339" w:rsidDel="00657255">
                <w:rPr>
                  <w:rFonts w:ascii="Times New Roman" w:eastAsia="Times New Roman" w:hAnsi="Times New Roman" w:cs="Times New Roman"/>
                  <w:sz w:val="20"/>
                  <w:szCs w:val="20"/>
                  <w:lang w:eastAsia="en-GB"/>
                </w:rPr>
                <w:delText>none of the above are</w:delText>
              </w:r>
            </w:del>
            <w:ins w:id="13" w:author="Author">
              <w:r w:rsidR="00657255">
                <w:rPr>
                  <w:rFonts w:ascii="Times New Roman" w:eastAsia="Times New Roman" w:hAnsi="Times New Roman" w:cs="Times New Roman"/>
                  <w:sz w:val="20"/>
                  <w:szCs w:val="20"/>
                  <w:lang w:eastAsia="en-GB"/>
                </w:rPr>
                <w:t>LEI is not</w:t>
              </w:r>
            </w:ins>
            <w:r w:rsidRPr="00672339">
              <w:rPr>
                <w:rFonts w:ascii="Times New Roman" w:eastAsia="Times New Roman" w:hAnsi="Times New Roman" w:cs="Times New Roman"/>
                <w:sz w:val="20"/>
                <w:szCs w:val="20"/>
                <w:lang w:eastAsia="en-GB"/>
              </w:rPr>
              <w:t xml:space="preserve"> available)</w:t>
            </w:r>
          </w:p>
        </w:tc>
      </w:tr>
      <w:tr w:rsidR="00657255" w:rsidRPr="007D303A" w:rsidTr="00207E00">
        <w:trPr>
          <w:trHeight w:val="1315"/>
          <w:ins w:id="14" w:author="Author"/>
        </w:trPr>
        <w:tc>
          <w:tcPr>
            <w:tcW w:w="1079" w:type="dxa"/>
          </w:tcPr>
          <w:p w:rsidR="00657255" w:rsidRPr="00672339" w:rsidRDefault="00657255" w:rsidP="00657255">
            <w:pPr>
              <w:rPr>
                <w:ins w:id="15" w:author="Author"/>
                <w:rFonts w:ascii="Times New Roman" w:hAnsi="Times New Roman" w:cs="Times New Roman"/>
                <w:sz w:val="20"/>
                <w:szCs w:val="20"/>
              </w:rPr>
            </w:pPr>
            <w:ins w:id="16" w:author="Author">
              <w:r w:rsidRPr="00943782">
                <w:rPr>
                  <w:rFonts w:ascii="Times New Roman" w:hAnsi="Times New Roman" w:cs="Times New Roman"/>
                  <w:sz w:val="20"/>
                  <w:szCs w:val="20"/>
                </w:rPr>
                <w:t>C</w:t>
              </w:r>
              <w:r>
                <w:rPr>
                  <w:rFonts w:ascii="Times New Roman" w:hAnsi="Times New Roman" w:cs="Times New Roman"/>
                  <w:sz w:val="20"/>
                  <w:szCs w:val="20"/>
                </w:rPr>
                <w:t>0050</w:t>
              </w:r>
            </w:ins>
          </w:p>
        </w:tc>
        <w:tc>
          <w:tcPr>
            <w:tcW w:w="2290" w:type="dxa"/>
          </w:tcPr>
          <w:p w:rsidR="00657255" w:rsidRPr="00672339" w:rsidRDefault="00657255" w:rsidP="00207E00">
            <w:pPr>
              <w:ind w:right="-1286"/>
              <w:rPr>
                <w:ins w:id="17" w:author="Author"/>
                <w:rFonts w:ascii="Times New Roman" w:hAnsi="Times New Roman" w:cs="Times New Roman"/>
                <w:sz w:val="20"/>
                <w:szCs w:val="20"/>
              </w:rPr>
            </w:pPr>
            <w:ins w:id="18" w:author="Author">
              <w:r w:rsidRPr="00672339">
                <w:rPr>
                  <w:rFonts w:ascii="Times New Roman" w:hAnsi="Times New Roman" w:cs="Times New Roman"/>
                  <w:sz w:val="20"/>
                  <w:szCs w:val="20"/>
                </w:rPr>
                <w:t xml:space="preserve">Type of code </w:t>
              </w:r>
            </w:ins>
          </w:p>
          <w:p w:rsidR="00657255" w:rsidRPr="00672339" w:rsidRDefault="00657255" w:rsidP="00207E00">
            <w:pPr>
              <w:rPr>
                <w:ins w:id="19" w:author="Author"/>
                <w:rFonts w:ascii="Times New Roman" w:hAnsi="Times New Roman" w:cs="Times New Roman"/>
                <w:sz w:val="20"/>
                <w:szCs w:val="20"/>
              </w:rPr>
            </w:pPr>
            <w:ins w:id="20" w:author="Author">
              <w:r w:rsidRPr="00672339">
                <w:rPr>
                  <w:rFonts w:ascii="Times New Roman" w:hAnsi="Times New Roman" w:cs="Times New Roman"/>
                  <w:sz w:val="20"/>
                  <w:szCs w:val="20"/>
                </w:rPr>
                <w:t>Reinsurer</w:t>
              </w:r>
            </w:ins>
          </w:p>
        </w:tc>
        <w:tc>
          <w:tcPr>
            <w:tcW w:w="6445" w:type="dxa"/>
          </w:tcPr>
          <w:p w:rsidR="00657255" w:rsidRPr="00672339" w:rsidRDefault="00657255" w:rsidP="00207E00">
            <w:pPr>
              <w:ind w:right="175"/>
              <w:rPr>
                <w:ins w:id="21" w:author="Author"/>
                <w:rFonts w:ascii="Times New Roman" w:eastAsia="Times New Roman" w:hAnsi="Times New Roman" w:cs="Times New Roman"/>
                <w:sz w:val="20"/>
                <w:szCs w:val="20"/>
                <w:lang w:eastAsia="en-GB"/>
              </w:rPr>
            </w:pPr>
            <w:ins w:id="22" w:author="Author">
              <w:r w:rsidRPr="00672339">
                <w:rPr>
                  <w:rFonts w:ascii="Times New Roman" w:eastAsia="Times New Roman" w:hAnsi="Times New Roman" w:cs="Times New Roman"/>
                  <w:sz w:val="20"/>
                  <w:szCs w:val="20"/>
                  <w:lang w:eastAsia="en-GB"/>
                </w:rPr>
                <w:t xml:space="preserve">Identification of the code used in item “Code reinsurer”. </w:t>
              </w:r>
              <w:r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t xml:space="preserve">1 </w:t>
              </w:r>
              <w:r>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Pr>
                  <w:rFonts w:ascii="Times New Roman" w:eastAsia="Times New Roman" w:hAnsi="Times New Roman" w:cs="Times New Roman"/>
                  <w:sz w:val="20"/>
                  <w:szCs w:val="20"/>
                  <w:lang w:eastAsia="en-GB"/>
                </w:rPr>
                <w:t>2 –</w:t>
              </w:r>
              <w:r w:rsidRPr="00672339">
                <w:rPr>
                  <w:rFonts w:ascii="Times New Roman" w:eastAsia="Times New Roman" w:hAnsi="Times New Roman" w:cs="Times New Roman"/>
                  <w:sz w:val="20"/>
                  <w:szCs w:val="20"/>
                  <w:lang w:eastAsia="en-GB"/>
                </w:rPr>
                <w:t xml:space="preserve"> Specific code</w:t>
              </w:r>
            </w:ins>
          </w:p>
          <w:p w:rsidR="00657255" w:rsidRPr="00672339" w:rsidRDefault="00657255" w:rsidP="00207E00">
            <w:pPr>
              <w:rPr>
                <w:ins w:id="23" w:author="Author"/>
                <w:rFonts w:ascii="Times New Roman" w:hAnsi="Times New Roman" w:cs="Times New Roman"/>
                <w:sz w:val="20"/>
                <w:szCs w:val="20"/>
              </w:rPr>
            </w:pPr>
          </w:p>
        </w:tc>
      </w:tr>
      <w:tr w:rsidR="001B51C5" w:rsidRPr="007D303A" w:rsidTr="00672339">
        <w:trPr>
          <w:trHeight w:val="1157"/>
        </w:trPr>
        <w:tc>
          <w:tcPr>
            <w:tcW w:w="1079" w:type="dxa"/>
            <w:hideMark/>
          </w:tcPr>
          <w:p w:rsidR="004A3D63" w:rsidRPr="00672339" w:rsidDel="00AF4FE0" w:rsidRDefault="004A3D63" w:rsidP="008417D9">
            <w:pPr>
              <w:rPr>
                <w:del w:id="24" w:author="Author"/>
                <w:rFonts w:ascii="Times New Roman" w:hAnsi="Times New Roman" w:cs="Times New Roman"/>
                <w:sz w:val="20"/>
                <w:szCs w:val="20"/>
              </w:rPr>
            </w:pPr>
            <w:r w:rsidRPr="00943782">
              <w:rPr>
                <w:rFonts w:ascii="Times New Roman" w:hAnsi="Times New Roman" w:cs="Times New Roman"/>
                <w:sz w:val="20"/>
                <w:szCs w:val="20"/>
              </w:rPr>
              <w:t>C00</w:t>
            </w:r>
            <w:ins w:id="25" w:author="Author">
              <w:r w:rsidR="00657255">
                <w:rPr>
                  <w:rFonts w:ascii="Times New Roman" w:hAnsi="Times New Roman" w:cs="Times New Roman"/>
                  <w:sz w:val="20"/>
                  <w:szCs w:val="20"/>
                </w:rPr>
                <w:t>6</w:t>
              </w:r>
            </w:ins>
            <w:del w:id="26" w:author="Author">
              <w:r w:rsidDel="00657255">
                <w:rPr>
                  <w:rFonts w:ascii="Times New Roman" w:hAnsi="Times New Roman" w:cs="Times New Roman"/>
                  <w:sz w:val="20"/>
                  <w:szCs w:val="20"/>
                </w:rPr>
                <w:delText>5</w:delText>
              </w:r>
            </w:del>
            <w:r w:rsidRPr="00943782">
              <w:rPr>
                <w:rFonts w:ascii="Times New Roman" w:hAnsi="Times New Roman" w:cs="Times New Roman"/>
                <w:sz w:val="20"/>
                <w:szCs w:val="20"/>
              </w:rPr>
              <w:t>0</w:t>
            </w:r>
          </w:p>
          <w:p w:rsidR="001B51C5" w:rsidRPr="00672339" w:rsidRDefault="00E66758" w:rsidP="008417D9">
            <w:pPr>
              <w:rPr>
                <w:rFonts w:ascii="Times New Roman" w:hAnsi="Times New Roman" w:cs="Times New Roman"/>
                <w:sz w:val="20"/>
                <w:szCs w:val="20"/>
              </w:rPr>
            </w:pPr>
            <w:del w:id="27"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L1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Premium provision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1B51C5" w:rsidRPr="007D303A" w:rsidTr="00672339">
        <w:trPr>
          <w:trHeight w:val="975"/>
        </w:trPr>
        <w:tc>
          <w:tcPr>
            <w:tcW w:w="1079" w:type="dxa"/>
            <w:hideMark/>
          </w:tcPr>
          <w:p w:rsidR="004A3D63" w:rsidRPr="00672339" w:rsidDel="00AF4FE0" w:rsidRDefault="004A3D63" w:rsidP="003C0D89">
            <w:pPr>
              <w:rPr>
                <w:del w:id="28" w:author="Author"/>
                <w:rFonts w:ascii="Times New Roman" w:hAnsi="Times New Roman" w:cs="Times New Roman"/>
                <w:sz w:val="20"/>
                <w:szCs w:val="20"/>
              </w:rPr>
            </w:pPr>
            <w:r w:rsidRPr="00943782">
              <w:rPr>
                <w:rFonts w:ascii="Times New Roman" w:hAnsi="Times New Roman" w:cs="Times New Roman"/>
                <w:sz w:val="20"/>
                <w:szCs w:val="20"/>
              </w:rPr>
              <w:t>C00</w:t>
            </w:r>
            <w:ins w:id="29" w:author="Author">
              <w:r w:rsidR="00657255">
                <w:rPr>
                  <w:rFonts w:ascii="Times New Roman" w:hAnsi="Times New Roman" w:cs="Times New Roman"/>
                  <w:sz w:val="20"/>
                  <w:szCs w:val="20"/>
                </w:rPr>
                <w:t>7</w:t>
              </w:r>
            </w:ins>
            <w:del w:id="30" w:author="Author">
              <w:r w:rsidDel="00657255">
                <w:rPr>
                  <w:rFonts w:ascii="Times New Roman" w:hAnsi="Times New Roman" w:cs="Times New Roman"/>
                  <w:sz w:val="20"/>
                  <w:szCs w:val="20"/>
                </w:rPr>
                <w:delText>6</w:delText>
              </w:r>
            </w:del>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del w:id="31"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M1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Claims provisions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1B51C5" w:rsidRPr="007D303A" w:rsidTr="00672339">
        <w:trPr>
          <w:trHeight w:val="1125"/>
        </w:trPr>
        <w:tc>
          <w:tcPr>
            <w:tcW w:w="1079" w:type="dxa"/>
            <w:hideMark/>
          </w:tcPr>
          <w:p w:rsidR="004A3D63" w:rsidRPr="00672339" w:rsidDel="00AF4FE0" w:rsidRDefault="004A3D63" w:rsidP="003C0D89">
            <w:pPr>
              <w:rPr>
                <w:del w:id="32" w:author="Author"/>
                <w:rFonts w:ascii="Times New Roman" w:hAnsi="Times New Roman" w:cs="Times New Roman"/>
                <w:sz w:val="20"/>
                <w:szCs w:val="20"/>
              </w:rPr>
            </w:pPr>
            <w:r w:rsidRPr="00943782">
              <w:rPr>
                <w:rFonts w:ascii="Times New Roman" w:hAnsi="Times New Roman" w:cs="Times New Roman"/>
                <w:sz w:val="20"/>
                <w:szCs w:val="20"/>
              </w:rPr>
              <w:t>C00</w:t>
            </w:r>
            <w:ins w:id="33" w:author="Author">
              <w:r w:rsidR="00657255">
                <w:rPr>
                  <w:rFonts w:ascii="Times New Roman" w:hAnsi="Times New Roman" w:cs="Times New Roman"/>
                  <w:sz w:val="20"/>
                  <w:szCs w:val="20"/>
                </w:rPr>
                <w:t>8</w:t>
              </w:r>
            </w:ins>
            <w:del w:id="34" w:author="Author">
              <w:r w:rsidDel="00657255">
                <w:rPr>
                  <w:rFonts w:ascii="Times New Roman" w:hAnsi="Times New Roman" w:cs="Times New Roman"/>
                  <w:sz w:val="20"/>
                  <w:szCs w:val="20"/>
                </w:rPr>
                <w:delText>7</w:delText>
              </w:r>
            </w:del>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del w:id="35"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N1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rsidP="00804111">
            <w:pPr>
              <w:rPr>
                <w:rFonts w:ascii="Times New Roman" w:hAnsi="Times New Roman" w:cs="Times New Roman"/>
                <w:sz w:val="20"/>
                <w:szCs w:val="20"/>
              </w:rPr>
            </w:pPr>
            <w:r w:rsidRPr="00672339">
              <w:rPr>
                <w:rFonts w:ascii="Times New Roman" w:hAnsi="Times New Roman" w:cs="Times New Roman"/>
                <w:sz w:val="20"/>
                <w:szCs w:val="20"/>
              </w:rPr>
              <w:t xml:space="preserve">Reinsurance recoverables -  Technical provisions Life </w:t>
            </w:r>
            <w:r w:rsidR="00804111" w:rsidRPr="00672339">
              <w:rPr>
                <w:rFonts w:ascii="Times New Roman" w:hAnsi="Times New Roman" w:cs="Times New Roman"/>
                <w:sz w:val="20"/>
                <w:szCs w:val="20"/>
              </w:rPr>
              <w:t xml:space="preserve"> including </w:t>
            </w:r>
            <w:r w:rsidRPr="00672339">
              <w:rPr>
                <w:rFonts w:ascii="Times New Roman" w:hAnsi="Times New Roman" w:cs="Times New Roman"/>
                <w:sz w:val="20"/>
                <w:szCs w:val="20"/>
              </w:rPr>
              <w:t>SLT Health</w:t>
            </w:r>
          </w:p>
        </w:tc>
        <w:tc>
          <w:tcPr>
            <w:tcW w:w="6445" w:type="dxa"/>
            <w:hideMark/>
          </w:tcPr>
          <w:p w:rsidR="00AF56B7" w:rsidRPr="00672339" w:rsidRDefault="001B51C5" w:rsidP="00230118">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p w:rsidR="001B51C5" w:rsidRPr="00672339" w:rsidRDefault="001B51C5" w:rsidP="00D01597">
            <w:pPr>
              <w:rPr>
                <w:rFonts w:ascii="Times New Roman" w:hAnsi="Times New Roman" w:cs="Times New Roman"/>
                <w:sz w:val="20"/>
                <w:szCs w:val="20"/>
              </w:rPr>
            </w:pPr>
          </w:p>
        </w:tc>
      </w:tr>
      <w:tr w:rsidR="003C0D89" w:rsidRPr="007D303A" w:rsidTr="00672339">
        <w:trPr>
          <w:trHeight w:val="1230"/>
        </w:trPr>
        <w:tc>
          <w:tcPr>
            <w:tcW w:w="1079" w:type="dxa"/>
          </w:tcPr>
          <w:p w:rsidR="004A3D63" w:rsidRPr="00672339" w:rsidRDefault="004A3D63">
            <w:pPr>
              <w:rPr>
                <w:rFonts w:ascii="Times New Roman" w:hAnsi="Times New Roman" w:cs="Times New Roman"/>
                <w:sz w:val="20"/>
                <w:szCs w:val="20"/>
              </w:rPr>
            </w:pPr>
            <w:r w:rsidRPr="00943782">
              <w:rPr>
                <w:rFonts w:ascii="Times New Roman" w:hAnsi="Times New Roman" w:cs="Times New Roman"/>
                <w:sz w:val="20"/>
                <w:szCs w:val="20"/>
              </w:rPr>
              <w:t>C00</w:t>
            </w:r>
            <w:ins w:id="36" w:author="Author">
              <w:r w:rsidR="00657255">
                <w:rPr>
                  <w:rFonts w:ascii="Times New Roman" w:hAnsi="Times New Roman" w:cs="Times New Roman"/>
                  <w:sz w:val="20"/>
                  <w:szCs w:val="20"/>
                </w:rPr>
                <w:t>9</w:t>
              </w:r>
            </w:ins>
            <w:del w:id="37" w:author="Author">
              <w:r w:rsidDel="00657255">
                <w:rPr>
                  <w:rFonts w:ascii="Times New Roman" w:hAnsi="Times New Roman" w:cs="Times New Roman"/>
                  <w:sz w:val="20"/>
                  <w:szCs w:val="20"/>
                </w:rPr>
                <w:delText>8</w:delText>
              </w:r>
            </w:del>
            <w:r w:rsidRPr="00943782">
              <w:rPr>
                <w:rFonts w:ascii="Times New Roman" w:hAnsi="Times New Roman" w:cs="Times New Roman"/>
                <w:sz w:val="20"/>
                <w:szCs w:val="20"/>
              </w:rPr>
              <w:t>0</w:t>
            </w:r>
          </w:p>
        </w:tc>
        <w:tc>
          <w:tcPr>
            <w:tcW w:w="2290" w:type="dxa"/>
          </w:tcPr>
          <w:p w:rsidR="003C0D89" w:rsidRPr="00672339" w:rsidRDefault="003C0D89">
            <w:pPr>
              <w:rPr>
                <w:rFonts w:ascii="Times New Roman" w:hAnsi="Times New Roman" w:cs="Times New Roman"/>
                <w:sz w:val="20"/>
                <w:szCs w:val="20"/>
              </w:rPr>
            </w:pPr>
            <w:r w:rsidRPr="00672339">
              <w:rPr>
                <w:rFonts w:ascii="Times New Roman" w:hAnsi="Times New Roman" w:cs="Times New Roman"/>
                <w:sz w:val="20"/>
                <w:szCs w:val="20"/>
              </w:rPr>
              <w:t>Adjustment for expected losses due to counterparty default</w:t>
            </w:r>
          </w:p>
        </w:tc>
        <w:tc>
          <w:tcPr>
            <w:tcW w:w="6445" w:type="dxa"/>
          </w:tcPr>
          <w:p w:rsidR="003C0D89" w:rsidRDefault="003C0D89">
            <w:pPr>
              <w:rPr>
                <w:rFonts w:ascii="Times New Roman" w:hAnsi="Times New Roman" w:cs="Times New Roman"/>
                <w:sz w:val="20"/>
                <w:szCs w:val="20"/>
              </w:rPr>
            </w:pPr>
            <w:r w:rsidRPr="00672339">
              <w:rPr>
                <w:rFonts w:ascii="Times New Roman" w:hAnsi="Times New Roman" w:cs="Times New Roman"/>
                <w:sz w:val="20"/>
                <w:szCs w:val="20"/>
              </w:rPr>
              <w:t>Per reinsurer the adjustment for expected losses due to counterparty default</w:t>
            </w:r>
            <w:r w:rsidR="00277294" w:rsidRPr="00672339">
              <w:rPr>
                <w:rFonts w:ascii="Times New Roman" w:hAnsi="Times New Roman" w:cs="Times New Roman"/>
                <w:sz w:val="20"/>
                <w:szCs w:val="20"/>
              </w:rPr>
              <w:t>.</w:t>
            </w:r>
            <w:r w:rsidR="00D448B1" w:rsidRPr="00672339">
              <w:rPr>
                <w:rFonts w:ascii="Times New Roman" w:hAnsi="Times New Roman" w:cs="Times New Roman"/>
                <w:sz w:val="20"/>
                <w:szCs w:val="20"/>
              </w:rPr>
              <w:t xml:space="preserve"> The adjustment </w:t>
            </w:r>
            <w:r w:rsidR="00F95A54" w:rsidRPr="00672339">
              <w:rPr>
                <w:rFonts w:ascii="Times New Roman" w:hAnsi="Times New Roman" w:cs="Times New Roman"/>
                <w:sz w:val="20"/>
                <w:szCs w:val="20"/>
              </w:rPr>
              <w:t>shall</w:t>
            </w:r>
            <w:r w:rsidR="00D448B1" w:rsidRPr="00672339">
              <w:rPr>
                <w:rFonts w:ascii="Times New Roman" w:hAnsi="Times New Roman" w:cs="Times New Roman"/>
                <w:sz w:val="20"/>
                <w:szCs w:val="20"/>
              </w:rPr>
              <w:t xml:space="preserve"> be calculated separately and must be in line with </w:t>
            </w:r>
            <w:del w:id="38" w:author="Author">
              <w:r w:rsidR="00672339" w:rsidDel="000B6201">
                <w:rPr>
                  <w:rFonts w:ascii="Times New Roman" w:eastAsia="Times New Roman" w:hAnsi="Times New Roman" w:cs="Times New Roman"/>
                  <w:sz w:val="20"/>
                  <w:szCs w:val="20"/>
                  <w:lang w:eastAsia="es-ES"/>
                </w:rPr>
                <w:delText>Implementing measures</w:delText>
              </w:r>
            </w:del>
            <w:ins w:id="39" w:author="Author">
              <w:r w:rsidR="000B6201">
                <w:rPr>
                  <w:rFonts w:ascii="Times New Roman" w:eastAsia="Times New Roman" w:hAnsi="Times New Roman" w:cs="Times New Roman"/>
                  <w:sz w:val="20"/>
                  <w:szCs w:val="20"/>
                  <w:lang w:eastAsia="es-ES"/>
                </w:rPr>
                <w:t>Delegated Regulation 2015/35</w:t>
              </w:r>
            </w:ins>
            <w:r w:rsidR="00D448B1" w:rsidRPr="00672339">
              <w:rPr>
                <w:rFonts w:ascii="Times New Roman" w:hAnsi="Times New Roman" w:cs="Times New Roman"/>
                <w:sz w:val="20"/>
                <w:szCs w:val="20"/>
              </w:rPr>
              <w:t>.</w:t>
            </w:r>
          </w:p>
          <w:p w:rsidR="00AE46FD" w:rsidRDefault="00AE46FD">
            <w:pPr>
              <w:rPr>
                <w:rFonts w:ascii="Times New Roman" w:hAnsi="Times New Roman" w:cs="Times New Roman"/>
                <w:sz w:val="20"/>
                <w:szCs w:val="20"/>
              </w:rPr>
            </w:pPr>
          </w:p>
          <w:p w:rsidR="00AE46FD" w:rsidRPr="00672339" w:rsidRDefault="00AE46FD">
            <w:pPr>
              <w:rPr>
                <w:rFonts w:ascii="Times New Roman" w:hAnsi="Times New Roman" w:cs="Times New Roman"/>
                <w:sz w:val="20"/>
                <w:szCs w:val="20"/>
              </w:rPr>
            </w:pPr>
            <w:r>
              <w:rPr>
                <w:rFonts w:ascii="Times New Roman" w:hAnsi="Times New Roman" w:cs="Times New Roman"/>
                <w:sz w:val="20"/>
                <w:szCs w:val="20"/>
              </w:rPr>
              <w:t>This value shall be reported as negative value.</w:t>
            </w:r>
          </w:p>
        </w:tc>
      </w:tr>
      <w:tr w:rsidR="001B51C5" w:rsidRPr="007D303A" w:rsidTr="00672339">
        <w:trPr>
          <w:trHeight w:val="862"/>
        </w:trPr>
        <w:tc>
          <w:tcPr>
            <w:tcW w:w="1079" w:type="dxa"/>
            <w:hideMark/>
          </w:tcPr>
          <w:p w:rsidR="004A3D63" w:rsidRPr="00672339" w:rsidDel="00AF4FE0" w:rsidRDefault="004A3D63" w:rsidP="003C0D89">
            <w:pPr>
              <w:rPr>
                <w:del w:id="40" w:author="Author"/>
                <w:rFonts w:ascii="Times New Roman" w:hAnsi="Times New Roman" w:cs="Times New Roman"/>
                <w:sz w:val="20"/>
                <w:szCs w:val="20"/>
              </w:rPr>
            </w:pPr>
            <w:r w:rsidRPr="00943782">
              <w:rPr>
                <w:rFonts w:ascii="Times New Roman" w:hAnsi="Times New Roman" w:cs="Times New Roman"/>
                <w:sz w:val="20"/>
                <w:szCs w:val="20"/>
              </w:rPr>
              <w:t>C0</w:t>
            </w:r>
            <w:ins w:id="41" w:author="Author">
              <w:r w:rsidR="00657255">
                <w:rPr>
                  <w:rFonts w:ascii="Times New Roman" w:hAnsi="Times New Roman" w:cs="Times New Roman"/>
                  <w:sz w:val="20"/>
                  <w:szCs w:val="20"/>
                </w:rPr>
                <w:t>1</w:t>
              </w:r>
            </w:ins>
            <w:r w:rsidRPr="00943782">
              <w:rPr>
                <w:rFonts w:ascii="Times New Roman" w:hAnsi="Times New Roman" w:cs="Times New Roman"/>
                <w:sz w:val="20"/>
                <w:szCs w:val="20"/>
              </w:rPr>
              <w:t>0</w:t>
            </w:r>
            <w:del w:id="42" w:author="Author">
              <w:r w:rsidDel="00657255">
                <w:rPr>
                  <w:rFonts w:ascii="Times New Roman" w:hAnsi="Times New Roman" w:cs="Times New Roman"/>
                  <w:sz w:val="20"/>
                  <w:szCs w:val="20"/>
                </w:rPr>
                <w:delText>9</w:delText>
              </w:r>
            </w:del>
            <w:r w:rsidRPr="00943782">
              <w:rPr>
                <w:rFonts w:ascii="Times New Roman" w:hAnsi="Times New Roman" w:cs="Times New Roman"/>
                <w:sz w:val="20"/>
                <w:szCs w:val="20"/>
              </w:rPr>
              <w:t>0</w:t>
            </w:r>
          </w:p>
          <w:p w:rsidR="001B51C5" w:rsidRPr="00672339" w:rsidRDefault="00E66758" w:rsidP="003C0D89">
            <w:pPr>
              <w:rPr>
                <w:rFonts w:ascii="Times New Roman" w:hAnsi="Times New Roman" w:cs="Times New Roman"/>
                <w:sz w:val="20"/>
                <w:szCs w:val="20"/>
              </w:rPr>
            </w:pPr>
            <w:del w:id="43"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O1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Total reinsurance recoverables</w:t>
            </w:r>
          </w:p>
        </w:tc>
        <w:tc>
          <w:tcPr>
            <w:tcW w:w="6445" w:type="dxa"/>
            <w:hideMark/>
          </w:tcPr>
          <w:p w:rsidR="001B51C5" w:rsidRPr="00672339" w:rsidRDefault="001B51C5" w:rsidP="00246701">
            <w:pPr>
              <w:rPr>
                <w:rFonts w:ascii="Times New Roman" w:hAnsi="Times New Roman" w:cs="Times New Roman"/>
                <w:sz w:val="20"/>
                <w:szCs w:val="20"/>
              </w:rPr>
            </w:pPr>
            <w:r w:rsidRPr="00672339">
              <w:rPr>
                <w:rFonts w:ascii="Times New Roman" w:hAnsi="Times New Roman" w:cs="Times New Roman"/>
                <w:sz w:val="20"/>
                <w:szCs w:val="20"/>
              </w:rPr>
              <w:t xml:space="preserve">The result of ceded technical provisions (i.e. claims + premiums provisions), </w:t>
            </w:r>
            <w:r w:rsidR="003C0D89" w:rsidRPr="00672339">
              <w:rPr>
                <w:rFonts w:ascii="Times New Roman" w:hAnsi="Times New Roman" w:cs="Times New Roman"/>
                <w:sz w:val="20"/>
                <w:szCs w:val="20"/>
              </w:rPr>
              <w:t xml:space="preserve">including the adjustment for expected losses due to counterparty default. </w:t>
            </w:r>
          </w:p>
        </w:tc>
      </w:tr>
      <w:tr w:rsidR="001B51C5" w:rsidRPr="007D303A" w:rsidTr="00672339">
        <w:trPr>
          <w:trHeight w:val="132"/>
        </w:trPr>
        <w:tc>
          <w:tcPr>
            <w:tcW w:w="1079" w:type="dxa"/>
            <w:hideMark/>
          </w:tcPr>
          <w:p w:rsidR="004A3D63" w:rsidRPr="00672339" w:rsidDel="00AF4FE0" w:rsidRDefault="004A3D63" w:rsidP="00277294">
            <w:pPr>
              <w:rPr>
                <w:del w:id="44"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del w:id="45" w:author="Author">
              <w:r w:rsidDel="00657255">
                <w:rPr>
                  <w:rFonts w:ascii="Times New Roman" w:hAnsi="Times New Roman" w:cs="Times New Roman"/>
                  <w:sz w:val="20"/>
                  <w:szCs w:val="20"/>
                </w:rPr>
                <w:delText>0</w:delText>
              </w:r>
            </w:del>
            <w:ins w:id="46" w:author="Author">
              <w:r w:rsidR="00657255">
                <w:rPr>
                  <w:rFonts w:ascii="Times New Roman" w:hAnsi="Times New Roman" w:cs="Times New Roman"/>
                  <w:sz w:val="20"/>
                  <w:szCs w:val="20"/>
                </w:rPr>
                <w:t>1</w:t>
              </w:r>
            </w:ins>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del w:id="47"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P1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Net receivables</w:t>
            </w:r>
          </w:p>
        </w:tc>
        <w:tc>
          <w:tcPr>
            <w:tcW w:w="6445" w:type="dxa"/>
            <w:hideMark/>
          </w:tcPr>
          <w:p w:rsidR="001B51C5" w:rsidRPr="00672339" w:rsidRDefault="001B51C5" w:rsidP="00246701">
            <w:pPr>
              <w:rPr>
                <w:rFonts w:ascii="Times New Roman" w:hAnsi="Times New Roman" w:cs="Times New Roman"/>
                <w:sz w:val="20"/>
                <w:szCs w:val="20"/>
              </w:rPr>
            </w:pPr>
            <w:r w:rsidRPr="00672339">
              <w:rPr>
                <w:rFonts w:ascii="Times New Roman" w:hAnsi="Times New Roman" w:cs="Times New Roman"/>
                <w:sz w:val="20"/>
                <w:szCs w:val="20"/>
              </w:rPr>
              <w:t>The amount</w:t>
            </w:r>
            <w:r w:rsidR="0046032F" w:rsidRPr="00672339">
              <w:rPr>
                <w:rFonts w:ascii="Times New Roman" w:hAnsi="Times New Roman" w:cs="Times New Roman"/>
                <w:sz w:val="20"/>
                <w:szCs w:val="20"/>
              </w:rPr>
              <w:t>s past due</w:t>
            </w:r>
            <w:r w:rsidRPr="00672339">
              <w:rPr>
                <w:rFonts w:ascii="Times New Roman" w:hAnsi="Times New Roman" w:cs="Times New Roman"/>
                <w:sz w:val="20"/>
                <w:szCs w:val="20"/>
              </w:rPr>
              <w:t xml:space="preserve"> resulting from: claims paid by the insurer but not yet reimbursed by the reinsurer </w:t>
            </w:r>
            <w:r w:rsidR="00743EC5" w:rsidRPr="00672339">
              <w:rPr>
                <w:rFonts w:ascii="Times New Roman" w:hAnsi="Times New Roman" w:cs="Times New Roman"/>
                <w:sz w:val="20"/>
                <w:szCs w:val="20"/>
              </w:rPr>
              <w:t>plus</w:t>
            </w:r>
            <w:r w:rsidRPr="00672339">
              <w:rPr>
                <w:rFonts w:ascii="Times New Roman" w:hAnsi="Times New Roman" w:cs="Times New Roman"/>
                <w:sz w:val="20"/>
                <w:szCs w:val="20"/>
              </w:rPr>
              <w:t xml:space="preserve"> commissions to be paid by the reinsurer </w:t>
            </w:r>
            <w:r w:rsidR="00743EC5" w:rsidRPr="00672339">
              <w:rPr>
                <w:rFonts w:ascii="Times New Roman" w:hAnsi="Times New Roman" w:cs="Times New Roman"/>
                <w:sz w:val="20"/>
                <w:szCs w:val="20"/>
              </w:rPr>
              <w:t>and</w:t>
            </w:r>
            <w:r w:rsidRPr="00672339">
              <w:rPr>
                <w:rFonts w:ascii="Times New Roman" w:hAnsi="Times New Roman" w:cs="Times New Roman"/>
                <w:sz w:val="20"/>
                <w:szCs w:val="20"/>
              </w:rPr>
              <w:t xml:space="preserve"> </w:t>
            </w:r>
            <w:r w:rsidRPr="00672339">
              <w:rPr>
                <w:rFonts w:ascii="Times New Roman" w:hAnsi="Times New Roman" w:cs="Times New Roman"/>
                <w:sz w:val="20"/>
                <w:szCs w:val="20"/>
              </w:rPr>
              <w:lastRenderedPageBreak/>
              <w:t xml:space="preserve">other receivables minus debts to the reinsurer. Cash deposits are excluded and are to be considered as guarantees received. </w:t>
            </w:r>
          </w:p>
        </w:tc>
      </w:tr>
      <w:tr w:rsidR="001B51C5" w:rsidRPr="007D303A" w:rsidTr="00672339">
        <w:trPr>
          <w:trHeight w:val="699"/>
        </w:trPr>
        <w:tc>
          <w:tcPr>
            <w:tcW w:w="1079" w:type="dxa"/>
            <w:hideMark/>
          </w:tcPr>
          <w:p w:rsidR="004A3D63" w:rsidRPr="00672339" w:rsidDel="00AF4FE0" w:rsidRDefault="004A3D63" w:rsidP="00277294">
            <w:pPr>
              <w:rPr>
                <w:del w:id="48" w:author="Author"/>
                <w:rFonts w:ascii="Times New Roman" w:hAnsi="Times New Roman" w:cs="Times New Roman"/>
                <w:sz w:val="20"/>
                <w:szCs w:val="20"/>
              </w:rPr>
            </w:pPr>
            <w:r w:rsidRPr="00943782">
              <w:rPr>
                <w:rFonts w:ascii="Times New Roman" w:hAnsi="Times New Roman" w:cs="Times New Roman"/>
                <w:sz w:val="20"/>
                <w:szCs w:val="20"/>
              </w:rPr>
              <w:lastRenderedPageBreak/>
              <w:t>C</w:t>
            </w:r>
            <w:r>
              <w:rPr>
                <w:rFonts w:ascii="Times New Roman" w:hAnsi="Times New Roman" w:cs="Times New Roman"/>
                <w:sz w:val="20"/>
                <w:szCs w:val="20"/>
              </w:rPr>
              <w:t>01</w:t>
            </w:r>
            <w:ins w:id="49" w:author="Author">
              <w:r w:rsidR="00657255">
                <w:rPr>
                  <w:rFonts w:ascii="Times New Roman" w:hAnsi="Times New Roman" w:cs="Times New Roman"/>
                  <w:sz w:val="20"/>
                  <w:szCs w:val="20"/>
                </w:rPr>
                <w:t>2</w:t>
              </w:r>
            </w:ins>
            <w:del w:id="50" w:author="Author">
              <w:r w:rsidDel="00657255">
                <w:rPr>
                  <w:rFonts w:ascii="Times New Roman" w:hAnsi="Times New Roman" w:cs="Times New Roman"/>
                  <w:sz w:val="20"/>
                  <w:szCs w:val="20"/>
                </w:rPr>
                <w:delText>1</w:delText>
              </w:r>
            </w:del>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del w:id="51"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Q1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Assets pledged by reinsurer</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assets pledged by the reinsurer to mitigate the counterparty default risk of the reinsurer. </w:t>
            </w:r>
          </w:p>
        </w:tc>
      </w:tr>
      <w:tr w:rsidR="001B51C5" w:rsidRPr="007D303A" w:rsidTr="00672339">
        <w:trPr>
          <w:trHeight w:val="915"/>
        </w:trPr>
        <w:tc>
          <w:tcPr>
            <w:tcW w:w="1079" w:type="dxa"/>
            <w:hideMark/>
          </w:tcPr>
          <w:p w:rsidR="004A3D63" w:rsidRPr="00672339" w:rsidDel="00AF4FE0" w:rsidRDefault="004A3D63" w:rsidP="00277294">
            <w:pPr>
              <w:rPr>
                <w:del w:id="52"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53" w:author="Author">
              <w:r w:rsidR="00657255">
                <w:rPr>
                  <w:rFonts w:ascii="Times New Roman" w:hAnsi="Times New Roman" w:cs="Times New Roman"/>
                  <w:sz w:val="20"/>
                  <w:szCs w:val="20"/>
                </w:rPr>
                <w:t>3</w:t>
              </w:r>
            </w:ins>
            <w:del w:id="54" w:author="Author">
              <w:r w:rsidDel="00657255">
                <w:rPr>
                  <w:rFonts w:ascii="Times New Roman" w:hAnsi="Times New Roman" w:cs="Times New Roman"/>
                  <w:sz w:val="20"/>
                  <w:szCs w:val="20"/>
                </w:rPr>
                <w:delText>2</w:delText>
              </w:r>
            </w:del>
            <w:r w:rsidRPr="00943782">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del w:id="55"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R1</w:delText>
              </w:r>
              <w:r w:rsidRPr="00672339" w:rsidDel="00AF4FE0">
                <w:rPr>
                  <w:rFonts w:ascii="Times New Roman" w:hAnsi="Times New Roman" w:cs="Times New Roman"/>
                  <w:sz w:val="20"/>
                  <w:szCs w:val="20"/>
                </w:rPr>
                <w:delText>)</w:delText>
              </w:r>
            </w:del>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Financial guarantees</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672339">
              <w:rPr>
                <w:rFonts w:ascii="Times New Roman" w:hAnsi="Times New Roman" w:cs="Times New Roman"/>
                <w:sz w:val="20"/>
                <w:szCs w:val="20"/>
              </w:rPr>
              <w:t xml:space="preserve"> </w:t>
            </w:r>
          </w:p>
        </w:tc>
      </w:tr>
      <w:tr w:rsidR="001B51C5" w:rsidRPr="007D303A" w:rsidTr="00672339">
        <w:trPr>
          <w:trHeight w:val="486"/>
        </w:trPr>
        <w:tc>
          <w:tcPr>
            <w:tcW w:w="1079" w:type="dxa"/>
            <w:tcBorders>
              <w:bottom w:val="single" w:sz="4" w:space="0" w:color="auto"/>
            </w:tcBorders>
            <w:hideMark/>
          </w:tcPr>
          <w:p w:rsidR="00E819E2" w:rsidDel="00AF4FE0" w:rsidRDefault="00E819E2" w:rsidP="00277294">
            <w:pPr>
              <w:rPr>
                <w:del w:id="56"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57" w:author="Author">
              <w:r w:rsidR="00657255">
                <w:rPr>
                  <w:rFonts w:ascii="Times New Roman" w:hAnsi="Times New Roman" w:cs="Times New Roman"/>
                  <w:sz w:val="20"/>
                  <w:szCs w:val="20"/>
                </w:rPr>
                <w:t>4</w:t>
              </w:r>
            </w:ins>
            <w:del w:id="58" w:author="Author">
              <w:r w:rsidDel="00657255">
                <w:rPr>
                  <w:rFonts w:ascii="Times New Roman" w:hAnsi="Times New Roman" w:cs="Times New Roman"/>
                  <w:sz w:val="20"/>
                  <w:szCs w:val="20"/>
                </w:rPr>
                <w:delText>3</w:delText>
              </w:r>
            </w:del>
            <w:r w:rsidRPr="00943782">
              <w:rPr>
                <w:rFonts w:ascii="Times New Roman" w:hAnsi="Times New Roman" w:cs="Times New Roman"/>
                <w:sz w:val="20"/>
                <w:szCs w:val="20"/>
              </w:rPr>
              <w:t>0</w:t>
            </w:r>
            <w:del w:id="59" w:author="Author">
              <w:r w:rsidRPr="00E819E2" w:rsidDel="00AF4FE0">
                <w:rPr>
                  <w:rFonts w:ascii="Times New Roman" w:hAnsi="Times New Roman" w:cs="Times New Roman"/>
                  <w:sz w:val="20"/>
                  <w:szCs w:val="20"/>
                </w:rPr>
                <w:delText xml:space="preserve"> </w:delText>
              </w:r>
            </w:del>
          </w:p>
          <w:p w:rsidR="001B51C5" w:rsidRPr="00672339" w:rsidRDefault="00E66758" w:rsidP="00277294">
            <w:pPr>
              <w:rPr>
                <w:rFonts w:ascii="Times New Roman" w:hAnsi="Times New Roman" w:cs="Times New Roman"/>
                <w:sz w:val="20"/>
                <w:szCs w:val="20"/>
              </w:rPr>
            </w:pPr>
            <w:del w:id="60"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S1</w:delText>
              </w:r>
              <w:r w:rsidRPr="00672339" w:rsidDel="00AF4FE0">
                <w:rPr>
                  <w:rFonts w:ascii="Times New Roman" w:hAnsi="Times New Roman" w:cs="Times New Roman"/>
                  <w:sz w:val="20"/>
                  <w:szCs w:val="20"/>
                </w:rPr>
                <w:delText>)</w:delText>
              </w:r>
            </w:del>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Cash deposits</w:t>
            </w:r>
          </w:p>
        </w:tc>
        <w:tc>
          <w:tcPr>
            <w:tcW w:w="6445"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cash deposits received by the reinsurer. </w:t>
            </w:r>
          </w:p>
        </w:tc>
      </w:tr>
      <w:tr w:rsidR="001B51C5" w:rsidRPr="007D303A" w:rsidTr="00672339">
        <w:trPr>
          <w:trHeight w:val="563"/>
        </w:trPr>
        <w:tc>
          <w:tcPr>
            <w:tcW w:w="1079" w:type="dxa"/>
            <w:tcBorders>
              <w:bottom w:val="single" w:sz="4" w:space="0" w:color="auto"/>
            </w:tcBorders>
            <w:hideMark/>
          </w:tcPr>
          <w:p w:rsidR="00E819E2" w:rsidRPr="00672339" w:rsidDel="00AF4FE0" w:rsidRDefault="00E819E2" w:rsidP="00277294">
            <w:pPr>
              <w:rPr>
                <w:del w:id="61"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62" w:author="Author">
              <w:r w:rsidR="00657255">
                <w:rPr>
                  <w:rFonts w:ascii="Times New Roman" w:hAnsi="Times New Roman" w:cs="Times New Roman"/>
                  <w:sz w:val="20"/>
                  <w:szCs w:val="20"/>
                </w:rPr>
                <w:t>5</w:t>
              </w:r>
            </w:ins>
            <w:del w:id="63" w:author="Author">
              <w:r w:rsidDel="00657255">
                <w:rPr>
                  <w:rFonts w:ascii="Times New Roman" w:hAnsi="Times New Roman" w:cs="Times New Roman"/>
                  <w:sz w:val="20"/>
                  <w:szCs w:val="20"/>
                </w:rPr>
                <w:delText>4</w:delText>
              </w:r>
            </w:del>
            <w:r>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del w:id="64"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T1</w:delText>
              </w:r>
              <w:r w:rsidRPr="00672339" w:rsidDel="00AF4FE0">
                <w:rPr>
                  <w:rFonts w:ascii="Times New Roman" w:hAnsi="Times New Roman" w:cs="Times New Roman"/>
                  <w:sz w:val="20"/>
                  <w:szCs w:val="20"/>
                </w:rPr>
                <w:delText>)</w:delText>
              </w:r>
            </w:del>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Total guarantees received</w:t>
            </w:r>
          </w:p>
        </w:tc>
        <w:tc>
          <w:tcPr>
            <w:tcW w:w="6445" w:type="dxa"/>
            <w:tcBorders>
              <w:bottom w:val="single" w:sz="4" w:space="0" w:color="auto"/>
            </w:tcBorders>
            <w:hideMark/>
          </w:tcPr>
          <w:p w:rsidR="00222D8A" w:rsidRPr="00283087" w:rsidRDefault="001B51C5" w:rsidP="00935EC7">
            <w:pPr>
              <w:rPr>
                <w:rFonts w:ascii="Times New Roman" w:hAnsi="Times New Roman" w:cs="Times New Roman"/>
                <w:sz w:val="20"/>
                <w:szCs w:val="20"/>
                <w:highlight w:val="cyan"/>
              </w:rPr>
            </w:pPr>
            <w:r w:rsidRPr="00672339">
              <w:rPr>
                <w:rFonts w:ascii="Times New Roman" w:hAnsi="Times New Roman" w:cs="Times New Roman"/>
                <w:sz w:val="20"/>
                <w:szCs w:val="20"/>
              </w:rPr>
              <w:t>Total amount of types of guarantees</w:t>
            </w:r>
            <w:r w:rsidR="00BB3709" w:rsidRPr="00672339">
              <w:rPr>
                <w:rFonts w:ascii="Times New Roman" w:hAnsi="Times New Roman" w:cs="Times New Roman"/>
                <w:sz w:val="20"/>
                <w:szCs w:val="20"/>
              </w:rPr>
              <w:t>.</w:t>
            </w:r>
            <w:r w:rsidRPr="00672339">
              <w:rPr>
                <w:rFonts w:ascii="Times New Roman" w:hAnsi="Times New Roman" w:cs="Times New Roman"/>
                <w:sz w:val="20"/>
                <w:szCs w:val="20"/>
              </w:rPr>
              <w:t xml:space="preserve"> </w:t>
            </w:r>
          </w:p>
          <w:p w:rsidR="001B51C5" w:rsidRPr="00672339" w:rsidRDefault="001B51C5" w:rsidP="00935EC7">
            <w:pPr>
              <w:rPr>
                <w:rFonts w:ascii="Times New Roman" w:hAnsi="Times New Roman" w:cs="Times New Roman"/>
                <w:sz w:val="20"/>
                <w:szCs w:val="20"/>
              </w:rPr>
            </w:pPr>
          </w:p>
        </w:tc>
      </w:tr>
      <w:tr w:rsidR="00277294" w:rsidRPr="007D303A" w:rsidTr="00672339">
        <w:trPr>
          <w:trHeight w:val="352"/>
        </w:trPr>
        <w:tc>
          <w:tcPr>
            <w:tcW w:w="9814" w:type="dxa"/>
            <w:gridSpan w:val="3"/>
            <w:tcBorders>
              <w:top w:val="single" w:sz="4" w:space="0" w:color="auto"/>
              <w:left w:val="nil"/>
              <w:bottom w:val="single" w:sz="4" w:space="0" w:color="auto"/>
              <w:right w:val="nil"/>
            </w:tcBorders>
            <w:noWrap/>
            <w:hideMark/>
          </w:tcPr>
          <w:p w:rsidR="00277294" w:rsidRPr="00672339" w:rsidRDefault="00277294" w:rsidP="008D2811">
            <w:pPr>
              <w:rPr>
                <w:rFonts w:ascii="Times New Roman" w:hAnsi="Times New Roman" w:cs="Times New Roman"/>
                <w:sz w:val="20"/>
                <w:szCs w:val="20"/>
              </w:rPr>
            </w:pPr>
            <w:r w:rsidRPr="00672339">
              <w:rPr>
                <w:rFonts w:ascii="Times New Roman" w:hAnsi="Times New Roman" w:cs="Times New Roman"/>
                <w:b/>
                <w:bCs/>
                <w:i/>
                <w:iCs/>
                <w:sz w:val="20"/>
                <w:szCs w:val="20"/>
              </w:rPr>
              <w:t xml:space="preserve">Information on reinsurers </w:t>
            </w:r>
          </w:p>
        </w:tc>
      </w:tr>
      <w:tr w:rsidR="001B51C5" w:rsidRPr="007D303A" w:rsidTr="00672339">
        <w:trPr>
          <w:trHeight w:val="315"/>
        </w:trPr>
        <w:tc>
          <w:tcPr>
            <w:tcW w:w="1079" w:type="dxa"/>
            <w:tcBorders>
              <w:top w:val="single" w:sz="4" w:space="0" w:color="auto"/>
            </w:tcBorders>
            <w:hideMark/>
          </w:tcPr>
          <w:p w:rsidR="00E819E2" w:rsidRPr="00672339" w:rsidDel="00AF4FE0" w:rsidRDefault="00E819E2" w:rsidP="00277294">
            <w:pPr>
              <w:rPr>
                <w:del w:id="65"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66" w:author="Author">
              <w:r w:rsidR="00657255">
                <w:rPr>
                  <w:rFonts w:ascii="Times New Roman" w:hAnsi="Times New Roman" w:cs="Times New Roman"/>
                  <w:sz w:val="20"/>
                  <w:szCs w:val="20"/>
                </w:rPr>
                <w:t>6</w:t>
              </w:r>
            </w:ins>
            <w:del w:id="67" w:author="Author">
              <w:r w:rsidDel="00657255">
                <w:rPr>
                  <w:rFonts w:ascii="Times New Roman" w:hAnsi="Times New Roman" w:cs="Times New Roman"/>
                  <w:sz w:val="20"/>
                  <w:szCs w:val="20"/>
                </w:rPr>
                <w:delText>5</w:delText>
              </w:r>
            </w:del>
            <w:r>
              <w:rPr>
                <w:rFonts w:ascii="Times New Roman" w:hAnsi="Times New Roman" w:cs="Times New Roman"/>
                <w:sz w:val="20"/>
                <w:szCs w:val="20"/>
              </w:rPr>
              <w:t>0</w:t>
            </w:r>
          </w:p>
          <w:p w:rsidR="001B51C5" w:rsidRPr="00672339" w:rsidRDefault="00E66758" w:rsidP="00277294">
            <w:pPr>
              <w:rPr>
                <w:rFonts w:ascii="Times New Roman" w:hAnsi="Times New Roman" w:cs="Times New Roman"/>
                <w:sz w:val="20"/>
                <w:szCs w:val="20"/>
              </w:rPr>
            </w:pPr>
            <w:del w:id="68" w:author="Author">
              <w:r w:rsidRPr="00672339" w:rsidDel="00AF4FE0">
                <w:rPr>
                  <w:rFonts w:ascii="Times New Roman" w:hAnsi="Times New Roman" w:cs="Times New Roman"/>
                  <w:sz w:val="20"/>
                  <w:szCs w:val="20"/>
                </w:rPr>
                <w:delText>(</w:delText>
              </w:r>
              <w:r w:rsidR="001B51C5" w:rsidRPr="00672339" w:rsidDel="00AF4FE0">
                <w:rPr>
                  <w:rFonts w:ascii="Times New Roman" w:hAnsi="Times New Roman" w:cs="Times New Roman"/>
                  <w:sz w:val="20"/>
                  <w:szCs w:val="20"/>
                </w:rPr>
                <w:delText>B1</w:delText>
              </w:r>
              <w:r w:rsidRPr="00672339" w:rsidDel="00AF4FE0">
                <w:rPr>
                  <w:rFonts w:ascii="Times New Roman" w:hAnsi="Times New Roman" w:cs="Times New Roman"/>
                  <w:sz w:val="20"/>
                  <w:szCs w:val="20"/>
                </w:rPr>
                <w:delText>)</w:delText>
              </w:r>
            </w:del>
          </w:p>
        </w:tc>
        <w:tc>
          <w:tcPr>
            <w:tcW w:w="2290" w:type="dxa"/>
            <w:tcBorders>
              <w:top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tcBorders>
              <w:top w:val="single" w:sz="4" w:space="0" w:color="auto"/>
            </w:tcBorders>
            <w:hideMark/>
          </w:tcPr>
          <w:p w:rsidR="00277294" w:rsidRPr="00672339" w:rsidDel="00657255" w:rsidRDefault="00277294" w:rsidP="00277294">
            <w:pPr>
              <w:ind w:right="175"/>
              <w:rPr>
                <w:del w:id="69" w:author="Autho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w:t>
            </w:r>
            <w:del w:id="70" w:author="Author">
              <w:r w:rsidRPr="00672339" w:rsidDel="00763D32">
                <w:rPr>
                  <w:rFonts w:ascii="Times New Roman" w:hAnsi="Times New Roman" w:cs="Times New Roman"/>
                  <w:sz w:val="20"/>
                  <w:szCs w:val="20"/>
                </w:rPr>
                <w:delText xml:space="preserve"> if existent</w:delText>
              </w:r>
            </w:del>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r>
            <w:del w:id="71" w:author="Author">
              <w:r w:rsidRPr="00672339" w:rsidDel="00657255">
                <w:rPr>
                  <w:rFonts w:ascii="Times New Roman" w:eastAsia="Times New Roman" w:hAnsi="Times New Roman" w:cs="Times New Roman"/>
                  <w:sz w:val="20"/>
                  <w:szCs w:val="20"/>
                  <w:lang w:eastAsia="en-GB"/>
                </w:rPr>
                <w:delText>- Code as published by EIOPA;</w:delText>
              </w:r>
            </w:del>
          </w:p>
          <w:p w:rsidR="00277294" w:rsidRPr="00672339" w:rsidRDefault="00277294">
            <w:pPr>
              <w:ind w:right="175"/>
              <w:rPr>
                <w:rFonts w:ascii="Times New Roman" w:eastAsia="Times New Roman" w:hAnsi="Times New Roman" w:cs="Times New Roman"/>
                <w:sz w:val="20"/>
                <w:szCs w:val="20"/>
                <w:lang w:eastAsia="en-GB"/>
              </w:rPr>
              <w:pPrChange w:id="72" w:author="Author">
                <w:pPr/>
              </w:pPrChange>
            </w:pPr>
            <w:r w:rsidRPr="00672339">
              <w:rPr>
                <w:rFonts w:ascii="Times New Roman" w:eastAsia="Times New Roman" w:hAnsi="Times New Roman" w:cs="Times New Roman"/>
                <w:sz w:val="20"/>
                <w:szCs w:val="20"/>
                <w:lang w:eastAsia="en-GB"/>
              </w:rPr>
              <w:t>- Specific code attributed by the undertaking (</w:t>
            </w:r>
            <w:ins w:id="73" w:author="Author">
              <w:r w:rsidR="008B28AD">
                <w:rPr>
                  <w:rFonts w:ascii="Times New Roman" w:eastAsia="Times New Roman" w:hAnsi="Times New Roman" w:cs="Times New Roman"/>
                  <w:sz w:val="20"/>
                  <w:szCs w:val="20"/>
                  <w:lang w:eastAsia="en-GB"/>
                </w:rPr>
                <w:t>if LEI is not</w:t>
              </w:r>
              <w:r w:rsidR="00763D32">
                <w:rPr>
                  <w:rFonts w:ascii="Times New Roman" w:eastAsia="Times New Roman" w:hAnsi="Times New Roman" w:cs="Times New Roman"/>
                  <w:sz w:val="20"/>
                  <w:szCs w:val="20"/>
                  <w:lang w:eastAsia="en-GB"/>
                </w:rPr>
                <w:t xml:space="preserve"> </w:t>
              </w:r>
            </w:ins>
            <w:del w:id="74" w:author="Author">
              <w:r w:rsidRPr="00672339" w:rsidDel="00763D32">
                <w:rPr>
                  <w:rFonts w:ascii="Times New Roman" w:eastAsia="Times New Roman" w:hAnsi="Times New Roman" w:cs="Times New Roman"/>
                  <w:sz w:val="20"/>
                  <w:szCs w:val="20"/>
                  <w:lang w:eastAsia="en-GB"/>
                </w:rPr>
                <w:delText xml:space="preserve">if none of the above are </w:delText>
              </w:r>
            </w:del>
            <w:r w:rsidRPr="00672339">
              <w:rPr>
                <w:rFonts w:ascii="Times New Roman" w:eastAsia="Times New Roman" w:hAnsi="Times New Roman" w:cs="Times New Roman"/>
                <w:sz w:val="20"/>
                <w:szCs w:val="20"/>
                <w:lang w:eastAsia="en-GB"/>
              </w:rPr>
              <w:t>available)</w:t>
            </w:r>
          </w:p>
          <w:p w:rsidR="001B51C5" w:rsidRPr="00672339" w:rsidRDefault="001B51C5" w:rsidP="00277294">
            <w:pPr>
              <w:rPr>
                <w:rFonts w:ascii="Times New Roman" w:hAnsi="Times New Roman" w:cs="Times New Roman"/>
                <w:sz w:val="20"/>
                <w:szCs w:val="20"/>
              </w:rPr>
            </w:pPr>
          </w:p>
        </w:tc>
      </w:tr>
      <w:tr w:rsidR="00277294" w:rsidRPr="007D303A" w:rsidTr="00672339">
        <w:trPr>
          <w:trHeight w:val="1315"/>
        </w:trPr>
        <w:tc>
          <w:tcPr>
            <w:tcW w:w="1079" w:type="dxa"/>
          </w:tcPr>
          <w:p w:rsidR="00E819E2" w:rsidRPr="00672339" w:rsidRDefault="00E819E2">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75" w:author="Author">
              <w:r w:rsidR="00657255">
                <w:rPr>
                  <w:rFonts w:ascii="Times New Roman" w:hAnsi="Times New Roman" w:cs="Times New Roman"/>
                  <w:sz w:val="20"/>
                  <w:szCs w:val="20"/>
                </w:rPr>
                <w:t>7</w:t>
              </w:r>
            </w:ins>
            <w:del w:id="76" w:author="Author">
              <w:r w:rsidDel="00657255">
                <w:rPr>
                  <w:rFonts w:ascii="Times New Roman" w:hAnsi="Times New Roman" w:cs="Times New Roman"/>
                  <w:sz w:val="20"/>
                  <w:szCs w:val="20"/>
                </w:rPr>
                <w:delText>6</w:delText>
              </w:r>
            </w:del>
            <w:r>
              <w:rPr>
                <w:rFonts w:ascii="Times New Roman" w:hAnsi="Times New Roman" w:cs="Times New Roman"/>
                <w:sz w:val="20"/>
                <w:szCs w:val="20"/>
              </w:rPr>
              <w:t>0</w:t>
            </w:r>
          </w:p>
        </w:tc>
        <w:tc>
          <w:tcPr>
            <w:tcW w:w="2290" w:type="dxa"/>
          </w:tcPr>
          <w:p w:rsidR="00277294" w:rsidRPr="00672339" w:rsidRDefault="00277294" w:rsidP="003C5DD9">
            <w:pPr>
              <w:ind w:right="-1286"/>
              <w:rPr>
                <w:rFonts w:ascii="Times New Roman" w:hAnsi="Times New Roman" w:cs="Times New Roman"/>
                <w:sz w:val="20"/>
                <w:szCs w:val="20"/>
              </w:rPr>
            </w:pPr>
            <w:r w:rsidRPr="00672339">
              <w:rPr>
                <w:rFonts w:ascii="Times New Roman" w:hAnsi="Times New Roman" w:cs="Times New Roman"/>
                <w:sz w:val="20"/>
                <w:szCs w:val="20"/>
              </w:rPr>
              <w:t xml:space="preserve">Type of code </w:t>
            </w:r>
          </w:p>
          <w:p w:rsidR="00277294"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R</w:t>
            </w:r>
            <w:r w:rsidR="00277294" w:rsidRPr="00672339">
              <w:rPr>
                <w:rFonts w:ascii="Times New Roman" w:hAnsi="Times New Roman" w:cs="Times New Roman"/>
                <w:sz w:val="20"/>
                <w:szCs w:val="20"/>
              </w:rPr>
              <w:t>einsurer</w:t>
            </w:r>
          </w:p>
        </w:tc>
        <w:tc>
          <w:tcPr>
            <w:tcW w:w="6445" w:type="dxa"/>
          </w:tcPr>
          <w:p w:rsidR="00EB6480" w:rsidDel="00657255" w:rsidRDefault="00277294" w:rsidP="003C5DD9">
            <w:pPr>
              <w:ind w:right="175"/>
              <w:rPr>
                <w:del w:id="77" w:author="Autho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of the code used in item “Code reinsurer”</w:t>
            </w:r>
            <w:r w:rsidR="00BD1C76" w:rsidRPr="00672339">
              <w:rPr>
                <w:rFonts w:ascii="Times New Roman" w:eastAsia="Times New Roman" w:hAnsi="Times New Roman" w:cs="Times New Roman"/>
                <w:sz w:val="20"/>
                <w:szCs w:val="20"/>
                <w:lang w:eastAsia="en-GB"/>
              </w:rPr>
              <w:t xml:space="preserve">. </w:t>
            </w:r>
            <w:r w:rsidR="00BD1C76"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r>
            <w:r w:rsidR="000D1601" w:rsidRPr="00672339">
              <w:rPr>
                <w:rFonts w:ascii="Times New Roman" w:eastAsia="Times New Roman" w:hAnsi="Times New Roman" w:cs="Times New Roman"/>
                <w:sz w:val="20"/>
                <w:szCs w:val="20"/>
                <w:lang w:eastAsia="en-GB"/>
              </w:rPr>
              <w:t xml:space="preserve">1 </w:t>
            </w:r>
            <w:r w:rsidR="00EB6480">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del w:id="78" w:author="Author">
              <w:r w:rsidR="00EB6480" w:rsidDel="00657255">
                <w:rPr>
                  <w:rFonts w:ascii="Times New Roman" w:eastAsia="Times New Roman" w:hAnsi="Times New Roman" w:cs="Times New Roman"/>
                  <w:sz w:val="20"/>
                  <w:szCs w:val="20"/>
                  <w:lang w:eastAsia="en-GB"/>
                </w:rPr>
                <w:delText>2</w:delText>
              </w:r>
              <w:r w:rsidR="000D1601" w:rsidRPr="00672339" w:rsidDel="00657255">
                <w:rPr>
                  <w:rFonts w:ascii="Times New Roman" w:eastAsia="Times New Roman" w:hAnsi="Times New Roman" w:cs="Times New Roman"/>
                  <w:sz w:val="20"/>
                  <w:szCs w:val="20"/>
                  <w:lang w:eastAsia="en-GB"/>
                </w:rPr>
                <w:delText xml:space="preserve"> </w:delText>
              </w:r>
              <w:r w:rsidR="00EB6480" w:rsidDel="00657255">
                <w:rPr>
                  <w:rFonts w:ascii="Times New Roman" w:eastAsia="Times New Roman" w:hAnsi="Times New Roman" w:cs="Times New Roman"/>
                  <w:sz w:val="20"/>
                  <w:szCs w:val="20"/>
                  <w:lang w:eastAsia="en-GB"/>
                </w:rPr>
                <w:delText>–</w:delText>
              </w:r>
              <w:r w:rsidRPr="00672339" w:rsidDel="00657255">
                <w:rPr>
                  <w:rFonts w:ascii="Times New Roman" w:eastAsia="Times New Roman" w:hAnsi="Times New Roman" w:cs="Times New Roman"/>
                  <w:sz w:val="20"/>
                  <w:szCs w:val="20"/>
                  <w:lang w:eastAsia="en-GB"/>
                </w:rPr>
                <w:delText xml:space="preserve"> EIOPA</w:delText>
              </w:r>
            </w:del>
          </w:p>
          <w:p w:rsidR="00277294" w:rsidRPr="00672339" w:rsidRDefault="00EB6480" w:rsidP="003C5DD9">
            <w:pPr>
              <w:ind w:right="175"/>
              <w:rPr>
                <w:rFonts w:ascii="Times New Roman" w:eastAsia="Times New Roman" w:hAnsi="Times New Roman" w:cs="Times New Roman"/>
                <w:sz w:val="20"/>
                <w:szCs w:val="20"/>
                <w:lang w:eastAsia="en-GB"/>
              </w:rPr>
            </w:pPr>
            <w:del w:id="79" w:author="Author">
              <w:r w:rsidDel="00657255">
                <w:rPr>
                  <w:rFonts w:ascii="Times New Roman" w:eastAsia="Times New Roman" w:hAnsi="Times New Roman" w:cs="Times New Roman"/>
                  <w:sz w:val="20"/>
                  <w:szCs w:val="20"/>
                  <w:lang w:eastAsia="en-GB"/>
                </w:rPr>
                <w:delText>3</w:delText>
              </w:r>
            </w:del>
            <w:ins w:id="80" w:author="Author">
              <w:r w:rsidR="00657255">
                <w:rPr>
                  <w:rFonts w:ascii="Times New Roman" w:eastAsia="Times New Roman" w:hAnsi="Times New Roman" w:cs="Times New Roman"/>
                  <w:sz w:val="20"/>
                  <w:szCs w:val="20"/>
                  <w:lang w:eastAsia="en-GB"/>
                </w:rPr>
                <w:t>2</w:t>
              </w:r>
            </w:ins>
            <w:r>
              <w:rPr>
                <w:rFonts w:ascii="Times New Roman" w:eastAsia="Times New Roman" w:hAnsi="Times New Roman" w:cs="Times New Roman"/>
                <w:sz w:val="20"/>
                <w:szCs w:val="20"/>
                <w:lang w:eastAsia="en-GB"/>
              </w:rPr>
              <w:t xml:space="preserve"> –</w:t>
            </w:r>
            <w:r w:rsidR="00277294" w:rsidRPr="00672339">
              <w:rPr>
                <w:rFonts w:ascii="Times New Roman" w:eastAsia="Times New Roman" w:hAnsi="Times New Roman" w:cs="Times New Roman"/>
                <w:sz w:val="20"/>
                <w:szCs w:val="20"/>
                <w:lang w:eastAsia="en-GB"/>
              </w:rPr>
              <w:t xml:space="preserve"> Specific code</w:t>
            </w:r>
          </w:p>
          <w:p w:rsidR="00277294" w:rsidRPr="00672339" w:rsidRDefault="00277294">
            <w:pPr>
              <w:rPr>
                <w:rFonts w:ascii="Times New Roman" w:hAnsi="Times New Roman" w:cs="Times New Roman"/>
                <w:sz w:val="20"/>
                <w:szCs w:val="20"/>
              </w:rPr>
            </w:pPr>
          </w:p>
        </w:tc>
      </w:tr>
      <w:tr w:rsidR="00A51731" w:rsidRPr="007D303A" w:rsidTr="00672339">
        <w:trPr>
          <w:trHeight w:val="2090"/>
        </w:trPr>
        <w:tc>
          <w:tcPr>
            <w:tcW w:w="1079" w:type="dxa"/>
            <w:hideMark/>
          </w:tcPr>
          <w:p w:rsidR="00A51731" w:rsidRPr="00672339" w:rsidDel="00AF4FE0" w:rsidRDefault="00A51731" w:rsidP="00277294">
            <w:pPr>
              <w:rPr>
                <w:del w:id="81" w:author="Autho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ins w:id="82" w:author="Author">
              <w:r w:rsidR="00657255">
                <w:rPr>
                  <w:rFonts w:ascii="Times New Roman" w:hAnsi="Times New Roman" w:cs="Times New Roman"/>
                  <w:sz w:val="20"/>
                  <w:szCs w:val="20"/>
                </w:rPr>
                <w:t>8</w:t>
              </w:r>
            </w:ins>
            <w:del w:id="83" w:author="Author">
              <w:r w:rsidDel="00657255">
                <w:rPr>
                  <w:rFonts w:ascii="Times New Roman" w:hAnsi="Times New Roman" w:cs="Times New Roman"/>
                  <w:sz w:val="20"/>
                  <w:szCs w:val="20"/>
                </w:rPr>
                <w:delText>7</w:delText>
              </w:r>
            </w:del>
            <w:r>
              <w:rPr>
                <w:rFonts w:ascii="Times New Roman" w:hAnsi="Times New Roman" w:cs="Times New Roman"/>
                <w:sz w:val="20"/>
                <w:szCs w:val="20"/>
              </w:rPr>
              <w:t>0</w:t>
            </w:r>
          </w:p>
          <w:p w:rsidR="00A51731" w:rsidRPr="00672339" w:rsidRDefault="00A51731" w:rsidP="00277294">
            <w:pPr>
              <w:rPr>
                <w:rFonts w:ascii="Times New Roman" w:hAnsi="Times New Roman" w:cs="Times New Roman"/>
                <w:sz w:val="20"/>
                <w:szCs w:val="20"/>
              </w:rPr>
            </w:pPr>
            <w:del w:id="84" w:author="Author">
              <w:r w:rsidRPr="00672339" w:rsidDel="00AF4FE0">
                <w:rPr>
                  <w:rFonts w:ascii="Times New Roman" w:hAnsi="Times New Roman" w:cs="Times New Roman"/>
                  <w:sz w:val="20"/>
                  <w:szCs w:val="20"/>
                </w:rPr>
                <w:delText>(C1)</w:delText>
              </w:r>
            </w:del>
          </w:p>
        </w:tc>
        <w:tc>
          <w:tcPr>
            <w:tcW w:w="2290"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reinsurer</w:t>
            </w:r>
          </w:p>
        </w:tc>
        <w:tc>
          <w:tcPr>
            <w:tcW w:w="6445"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In case of pooling arrangements, the name of the Pool (or Pool manager) can be filled only if the Pool is a legal entity. </w:t>
            </w:r>
          </w:p>
        </w:tc>
      </w:tr>
      <w:tr w:rsidR="00861A30" w:rsidRPr="007D303A" w:rsidTr="00672339">
        <w:trPr>
          <w:trHeight w:val="557"/>
        </w:trPr>
        <w:tc>
          <w:tcPr>
            <w:tcW w:w="1079" w:type="dxa"/>
            <w:hideMark/>
          </w:tcPr>
          <w:p w:rsidR="004A3D63" w:rsidRPr="00672339" w:rsidDel="00AF4FE0" w:rsidRDefault="004A3D63" w:rsidP="00277294">
            <w:pPr>
              <w:rPr>
                <w:del w:id="85" w:author="Author"/>
                <w:rFonts w:ascii="Times New Roman" w:hAnsi="Times New Roman" w:cs="Times New Roman"/>
                <w:sz w:val="20"/>
                <w:szCs w:val="20"/>
              </w:rPr>
            </w:pPr>
            <w:r>
              <w:rPr>
                <w:rFonts w:ascii="Times New Roman" w:hAnsi="Times New Roman" w:cs="Times New Roman"/>
                <w:sz w:val="20"/>
                <w:szCs w:val="20"/>
              </w:rPr>
              <w:t>C01</w:t>
            </w:r>
            <w:ins w:id="86" w:author="Author">
              <w:r w:rsidR="00657255">
                <w:rPr>
                  <w:rFonts w:ascii="Times New Roman" w:hAnsi="Times New Roman" w:cs="Times New Roman"/>
                  <w:sz w:val="20"/>
                  <w:szCs w:val="20"/>
                </w:rPr>
                <w:t>9</w:t>
              </w:r>
            </w:ins>
            <w:del w:id="87" w:author="Author">
              <w:r w:rsidDel="00657255">
                <w:rPr>
                  <w:rFonts w:ascii="Times New Roman" w:hAnsi="Times New Roman" w:cs="Times New Roman"/>
                  <w:sz w:val="20"/>
                  <w:szCs w:val="20"/>
                </w:rPr>
                <w:delText>8</w:delText>
              </w:r>
            </w:del>
            <w:r>
              <w:rPr>
                <w:rFonts w:ascii="Times New Roman" w:hAnsi="Times New Roman" w:cs="Times New Roman"/>
                <w:sz w:val="20"/>
                <w:szCs w:val="20"/>
              </w:rPr>
              <w:t>0</w:t>
            </w:r>
          </w:p>
          <w:p w:rsidR="00861A30" w:rsidRPr="00672339" w:rsidDel="00AF4FE0" w:rsidRDefault="00E66758" w:rsidP="00277294">
            <w:pPr>
              <w:rPr>
                <w:del w:id="88" w:author="Author"/>
                <w:rFonts w:ascii="Times New Roman" w:hAnsi="Times New Roman" w:cs="Times New Roman"/>
                <w:sz w:val="20"/>
                <w:szCs w:val="20"/>
              </w:rPr>
            </w:pPr>
            <w:del w:id="89" w:author="Author">
              <w:r w:rsidRPr="00672339" w:rsidDel="00AF4FE0">
                <w:rPr>
                  <w:rFonts w:ascii="Times New Roman" w:hAnsi="Times New Roman" w:cs="Times New Roman"/>
                  <w:sz w:val="20"/>
                  <w:szCs w:val="20"/>
                </w:rPr>
                <w:delText>(</w:delText>
              </w:r>
              <w:r w:rsidR="00861A30" w:rsidRPr="00672339" w:rsidDel="00AF4FE0">
                <w:rPr>
                  <w:rFonts w:ascii="Times New Roman" w:hAnsi="Times New Roman" w:cs="Times New Roman"/>
                  <w:sz w:val="20"/>
                  <w:szCs w:val="20"/>
                </w:rPr>
                <w:delText>D1</w:delText>
              </w:r>
              <w:r w:rsidRPr="00672339" w:rsidDel="00AF4FE0">
                <w:rPr>
                  <w:rFonts w:ascii="Times New Roman" w:hAnsi="Times New Roman" w:cs="Times New Roman"/>
                  <w:sz w:val="20"/>
                  <w:szCs w:val="20"/>
                </w:rPr>
                <w:delText>)</w:delText>
              </w:r>
            </w:del>
          </w:p>
          <w:p w:rsidR="00861A30" w:rsidRPr="00672339" w:rsidRDefault="00861A30" w:rsidP="008572A1">
            <w:pPr>
              <w:rPr>
                <w:rFonts w:ascii="Times New Roman" w:hAnsi="Times New Roman" w:cs="Times New Roman"/>
                <w:sz w:val="20"/>
                <w:szCs w:val="20"/>
              </w:rPr>
            </w:pPr>
            <w:r w:rsidRPr="00672339">
              <w:rPr>
                <w:rFonts w:ascii="Times New Roman" w:hAnsi="Times New Roman" w:cs="Times New Roman"/>
                <w:sz w:val="20"/>
                <w:szCs w:val="20"/>
              </w:rPr>
              <w:t> </w:t>
            </w:r>
          </w:p>
        </w:tc>
        <w:tc>
          <w:tcPr>
            <w:tcW w:w="2290"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w:t>
            </w:r>
          </w:p>
          <w:p w:rsidR="00861A30" w:rsidRPr="00672339" w:rsidRDefault="00861A30" w:rsidP="002C10F0">
            <w:pPr>
              <w:rPr>
                <w:rFonts w:ascii="Times New Roman" w:hAnsi="Times New Roman" w:cs="Times New Roman"/>
                <w:sz w:val="20"/>
                <w:szCs w:val="20"/>
              </w:rPr>
            </w:pPr>
            <w:r w:rsidRPr="00672339">
              <w:rPr>
                <w:rFonts w:ascii="Times New Roman" w:hAnsi="Times New Roman" w:cs="Times New Roman"/>
                <w:sz w:val="20"/>
                <w:szCs w:val="20"/>
              </w:rPr>
              <w:t> </w:t>
            </w:r>
          </w:p>
        </w:tc>
        <w:tc>
          <w:tcPr>
            <w:tcW w:w="6445"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 to whom the underwriting risk has been transferred.</w:t>
            </w:r>
          </w:p>
          <w:p w:rsidR="00861A30" w:rsidRPr="00672339" w:rsidRDefault="00861A30" w:rsidP="00277294">
            <w:pPr>
              <w:ind w:right="175"/>
              <w:rPr>
                <w:rFonts w:ascii="Times New Roman" w:hAnsi="Times New Roman" w:cs="Times New Roman"/>
                <w:sz w:val="20"/>
                <w:szCs w:val="20"/>
              </w:rPr>
            </w:pPr>
            <w:r w:rsidRPr="00672339">
              <w:rPr>
                <w:rFonts w:ascii="Times New Roman" w:hAnsi="Times New Roman" w:cs="Times New Roman"/>
                <w:sz w:val="20"/>
                <w:szCs w:val="20"/>
              </w:rPr>
              <w:t>The following close</w:t>
            </w:r>
            <w:r w:rsidR="007B7163" w:rsidRPr="00283087">
              <w:rPr>
                <w:rFonts w:ascii="Times New Roman" w:hAnsi="Times New Roman" w:cs="Times New Roman"/>
                <w:sz w:val="20"/>
                <w:szCs w:val="20"/>
              </w:rPr>
              <w:t>d</w:t>
            </w:r>
            <w:r w:rsidRPr="00672339">
              <w:rPr>
                <w:rFonts w:ascii="Times New Roman" w:hAnsi="Times New Roman" w:cs="Times New Roman"/>
                <w:sz w:val="20"/>
                <w:szCs w:val="20"/>
              </w:rPr>
              <w:t xml:space="preserve"> list </w:t>
            </w:r>
            <w:r w:rsidR="00F95A54" w:rsidRPr="00672339">
              <w:rPr>
                <w:rFonts w:ascii="Times New Roman" w:hAnsi="Times New Roman" w:cs="Times New Roman"/>
                <w:sz w:val="20"/>
                <w:szCs w:val="20"/>
              </w:rPr>
              <w:t>shall</w:t>
            </w:r>
            <w:r w:rsidRPr="00672339">
              <w:rPr>
                <w:rFonts w:ascii="Times New Roman" w:hAnsi="Times New Roman" w:cs="Times New Roman"/>
                <w:sz w:val="20"/>
                <w:szCs w:val="20"/>
              </w:rPr>
              <w:t xml:space="preserve"> be used: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1 </w:t>
            </w:r>
            <w:r w:rsidR="00861A30" w:rsidRPr="00672339">
              <w:rPr>
                <w:rFonts w:ascii="Times New Roman" w:hAnsi="Times New Roman" w:cs="Times New Roman"/>
                <w:sz w:val="20"/>
                <w:szCs w:val="20"/>
              </w:rPr>
              <w:t>- Direct 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2 </w:t>
            </w:r>
            <w:r w:rsidR="00861A30" w:rsidRPr="00672339">
              <w:rPr>
                <w:rFonts w:ascii="Times New Roman" w:hAnsi="Times New Roman" w:cs="Times New Roman"/>
                <w:sz w:val="20"/>
                <w:szCs w:val="20"/>
              </w:rPr>
              <w:t>- Direct Non-life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3 </w:t>
            </w:r>
            <w:r w:rsidR="00861A30" w:rsidRPr="00672339">
              <w:rPr>
                <w:rFonts w:ascii="Times New Roman" w:hAnsi="Times New Roman" w:cs="Times New Roman"/>
                <w:sz w:val="20"/>
                <w:szCs w:val="20"/>
              </w:rPr>
              <w:t>- Direct Composite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4 </w:t>
            </w:r>
            <w:r w:rsidR="00861A30" w:rsidRPr="00672339">
              <w:rPr>
                <w:rFonts w:ascii="Times New Roman" w:hAnsi="Times New Roman" w:cs="Times New Roman"/>
                <w:sz w:val="20"/>
                <w:szCs w:val="20"/>
              </w:rPr>
              <w:t xml:space="preserve">- Captive insurance undertaking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5 </w:t>
            </w:r>
            <w:r w:rsidR="00861A30" w:rsidRPr="00672339">
              <w:rPr>
                <w:rFonts w:ascii="Times New Roman" w:hAnsi="Times New Roman" w:cs="Times New Roman"/>
                <w:sz w:val="20"/>
                <w:szCs w:val="20"/>
              </w:rPr>
              <w:t>- Internal reinsurer (reinsurance undertaking which primary focus is to take risk from other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6 </w:t>
            </w:r>
            <w:r w:rsidR="00861A30" w:rsidRPr="00672339">
              <w:rPr>
                <w:rFonts w:ascii="Times New Roman" w:hAnsi="Times New Roman" w:cs="Times New Roman"/>
                <w:sz w:val="20"/>
                <w:szCs w:val="20"/>
              </w:rPr>
              <w:t>- External reinsurer (reinsurance undertaking that takes risks from undertakings other than from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7 </w:t>
            </w:r>
            <w:r w:rsidR="00861A30" w:rsidRPr="00672339">
              <w:rPr>
                <w:rFonts w:ascii="Times New Roman" w:hAnsi="Times New Roman" w:cs="Times New Roman"/>
                <w:sz w:val="20"/>
                <w:szCs w:val="20"/>
              </w:rPr>
              <w:t>- Captive reinsurance undertaking</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8 </w:t>
            </w:r>
            <w:r w:rsidR="00861A30" w:rsidRPr="00672339">
              <w:rPr>
                <w:rFonts w:ascii="Times New Roman" w:hAnsi="Times New Roman" w:cs="Times New Roman"/>
                <w:sz w:val="20"/>
                <w:szCs w:val="20"/>
              </w:rPr>
              <w:t>- Special purpose vehicle</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9 </w:t>
            </w:r>
            <w:r w:rsidR="00861A30" w:rsidRPr="00672339">
              <w:rPr>
                <w:rFonts w:ascii="Times New Roman" w:hAnsi="Times New Roman" w:cs="Times New Roman"/>
                <w:sz w:val="20"/>
                <w:szCs w:val="20"/>
              </w:rPr>
              <w:t xml:space="preserve">- Pool entity (where more than one insurance or reinsurance undertakings are involved) </w:t>
            </w:r>
          </w:p>
          <w:p w:rsidR="00861A30" w:rsidRPr="00672339" w:rsidRDefault="007B7163" w:rsidP="00672339">
            <w:pPr>
              <w:ind w:left="50"/>
              <w:rPr>
                <w:rFonts w:ascii="Times New Roman" w:hAnsi="Times New Roman" w:cs="Times New Roman"/>
                <w:sz w:val="20"/>
                <w:szCs w:val="20"/>
              </w:rPr>
            </w:pPr>
            <w:r w:rsidRPr="00672339">
              <w:rPr>
                <w:rFonts w:ascii="Times New Roman" w:hAnsi="Times New Roman" w:cs="Times New Roman"/>
                <w:sz w:val="20"/>
                <w:szCs w:val="20"/>
              </w:rPr>
              <w:t xml:space="preserve">10 </w:t>
            </w:r>
            <w:r w:rsidR="00861A30" w:rsidRPr="00672339">
              <w:rPr>
                <w:rFonts w:ascii="Times New Roman" w:hAnsi="Times New Roman" w:cs="Times New Roman"/>
                <w:sz w:val="20"/>
                <w:szCs w:val="20"/>
              </w:rPr>
              <w:t xml:space="preserve">- State pool </w:t>
            </w:r>
          </w:p>
          <w:p w:rsidR="00861A30" w:rsidRPr="00672339" w:rsidRDefault="00861A30" w:rsidP="00277294">
            <w:pPr>
              <w:rPr>
                <w:rFonts w:ascii="Times New Roman" w:hAnsi="Times New Roman" w:cs="Times New Roman"/>
                <w:sz w:val="20"/>
                <w:szCs w:val="20"/>
              </w:rPr>
            </w:pPr>
          </w:p>
        </w:tc>
      </w:tr>
      <w:tr w:rsidR="00277294" w:rsidRPr="007D303A" w:rsidTr="00672339">
        <w:trPr>
          <w:trHeight w:val="330"/>
        </w:trPr>
        <w:tc>
          <w:tcPr>
            <w:tcW w:w="1079" w:type="dxa"/>
            <w:hideMark/>
          </w:tcPr>
          <w:p w:rsidR="004A3D63" w:rsidRPr="00672339" w:rsidDel="00AF4FE0" w:rsidRDefault="004A3D63" w:rsidP="00277294">
            <w:pPr>
              <w:rPr>
                <w:del w:id="90" w:author="Author"/>
                <w:rFonts w:ascii="Times New Roman" w:hAnsi="Times New Roman" w:cs="Times New Roman"/>
                <w:sz w:val="20"/>
                <w:szCs w:val="20"/>
              </w:rPr>
            </w:pPr>
            <w:r>
              <w:rPr>
                <w:rFonts w:ascii="Times New Roman" w:hAnsi="Times New Roman" w:cs="Times New Roman"/>
                <w:sz w:val="20"/>
                <w:szCs w:val="20"/>
              </w:rPr>
              <w:t>C0</w:t>
            </w:r>
            <w:ins w:id="91" w:author="Author">
              <w:r w:rsidR="00657255">
                <w:rPr>
                  <w:rFonts w:ascii="Times New Roman" w:hAnsi="Times New Roman" w:cs="Times New Roman"/>
                  <w:sz w:val="20"/>
                  <w:szCs w:val="20"/>
                </w:rPr>
                <w:t>20</w:t>
              </w:r>
            </w:ins>
            <w:del w:id="92" w:author="Author">
              <w:r w:rsidDel="00657255">
                <w:rPr>
                  <w:rFonts w:ascii="Times New Roman" w:hAnsi="Times New Roman" w:cs="Times New Roman"/>
                  <w:sz w:val="20"/>
                  <w:szCs w:val="20"/>
                </w:rPr>
                <w:delText>19</w:delText>
              </w:r>
            </w:del>
            <w:r>
              <w:rPr>
                <w:rFonts w:ascii="Times New Roman" w:hAnsi="Times New Roman" w:cs="Times New Roman"/>
                <w:sz w:val="20"/>
                <w:szCs w:val="20"/>
              </w:rPr>
              <w:t>0</w:t>
            </w:r>
          </w:p>
          <w:p w:rsidR="00277294" w:rsidRPr="00672339" w:rsidRDefault="00E66758" w:rsidP="00277294">
            <w:pPr>
              <w:rPr>
                <w:rFonts w:ascii="Times New Roman" w:hAnsi="Times New Roman" w:cs="Times New Roman"/>
                <w:sz w:val="20"/>
                <w:szCs w:val="20"/>
              </w:rPr>
            </w:pPr>
            <w:del w:id="93" w:author="Author">
              <w:r w:rsidRPr="00672339" w:rsidDel="00AF4FE0">
                <w:rPr>
                  <w:rFonts w:ascii="Times New Roman" w:hAnsi="Times New Roman" w:cs="Times New Roman"/>
                  <w:sz w:val="20"/>
                  <w:szCs w:val="20"/>
                </w:rPr>
                <w:delText>(</w:delText>
              </w:r>
              <w:r w:rsidR="00277294" w:rsidRPr="00672339" w:rsidDel="00AF4FE0">
                <w:rPr>
                  <w:rFonts w:ascii="Times New Roman" w:hAnsi="Times New Roman" w:cs="Times New Roman"/>
                  <w:sz w:val="20"/>
                  <w:szCs w:val="20"/>
                </w:rPr>
                <w:delText>E1</w:delText>
              </w:r>
              <w:r w:rsidRPr="00672339" w:rsidDel="00AF4FE0">
                <w:rPr>
                  <w:rFonts w:ascii="Times New Roman" w:hAnsi="Times New Roman" w:cs="Times New Roman"/>
                  <w:sz w:val="20"/>
                  <w:szCs w:val="20"/>
                </w:rPr>
                <w:delText>)</w:delText>
              </w:r>
            </w:del>
          </w:p>
        </w:tc>
        <w:tc>
          <w:tcPr>
            <w:tcW w:w="2290"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Country of residency</w:t>
            </w:r>
          </w:p>
        </w:tc>
        <w:tc>
          <w:tcPr>
            <w:tcW w:w="6445" w:type="dxa"/>
            <w:hideMark/>
          </w:tcPr>
          <w:p w:rsidR="00277294" w:rsidRPr="00672339" w:rsidRDefault="005E29A3" w:rsidP="005E29A3">
            <w:pPr>
              <w:rPr>
                <w:rFonts w:ascii="Times New Roman" w:hAnsi="Times New Roman" w:cs="Times New Roman"/>
                <w:sz w:val="20"/>
                <w:szCs w:val="20"/>
              </w:rPr>
            </w:pPr>
            <w:r w:rsidRPr="00672339">
              <w:rPr>
                <w:rFonts w:ascii="Times New Roman" w:hAnsi="Times New Roman" w:cs="Times New Roman"/>
                <w:sz w:val="20"/>
                <w:szCs w:val="20"/>
              </w:rPr>
              <w:t>Identify the ISO 3166 code for t</w:t>
            </w:r>
            <w:r w:rsidR="00277294" w:rsidRPr="00672339">
              <w:rPr>
                <w:rFonts w:ascii="Times New Roman" w:hAnsi="Times New Roman" w:cs="Times New Roman"/>
                <w:sz w:val="20"/>
                <w:szCs w:val="20"/>
              </w:rPr>
              <w:t xml:space="preserve">he country where the reinsurer is legally </w:t>
            </w:r>
            <w:proofErr w:type="gramStart"/>
            <w:r w:rsidR="00CB3247" w:rsidRPr="00672339">
              <w:rPr>
                <w:rFonts w:ascii="Times New Roman" w:hAnsi="Times New Roman" w:cs="Times New Roman"/>
                <w:sz w:val="20"/>
                <w:szCs w:val="20"/>
              </w:rPr>
              <w:t>authorised</w:t>
            </w:r>
            <w:r w:rsidR="00277294" w:rsidRPr="00672339">
              <w:rPr>
                <w:rFonts w:ascii="Times New Roman" w:hAnsi="Times New Roman" w:cs="Times New Roman"/>
                <w:sz w:val="20"/>
                <w:szCs w:val="20"/>
              </w:rPr>
              <w:t>/licensed</w:t>
            </w:r>
            <w:proofErr w:type="gramEnd"/>
            <w:r w:rsidR="00277294" w:rsidRPr="00672339">
              <w:rPr>
                <w:rFonts w:ascii="Times New Roman" w:hAnsi="Times New Roman" w:cs="Times New Roman"/>
                <w:sz w:val="20"/>
                <w:szCs w:val="20"/>
              </w:rPr>
              <w:t>.</w:t>
            </w:r>
          </w:p>
        </w:tc>
      </w:tr>
      <w:tr w:rsidR="00277294" w:rsidRPr="007D303A" w:rsidTr="00672339">
        <w:trPr>
          <w:trHeight w:val="330"/>
        </w:trPr>
        <w:tc>
          <w:tcPr>
            <w:tcW w:w="1079" w:type="dxa"/>
            <w:hideMark/>
          </w:tcPr>
          <w:p w:rsidR="004A3D63" w:rsidRPr="00672339" w:rsidDel="00AF4FE0" w:rsidRDefault="004A3D63" w:rsidP="00277294">
            <w:pPr>
              <w:rPr>
                <w:del w:id="94" w:author="Author"/>
                <w:rFonts w:ascii="Times New Roman" w:hAnsi="Times New Roman" w:cs="Times New Roman"/>
                <w:sz w:val="20"/>
                <w:szCs w:val="20"/>
              </w:rPr>
            </w:pPr>
            <w:r>
              <w:rPr>
                <w:rFonts w:ascii="Times New Roman" w:hAnsi="Times New Roman" w:cs="Times New Roman"/>
                <w:sz w:val="20"/>
                <w:szCs w:val="20"/>
              </w:rPr>
              <w:t>C02</w:t>
            </w:r>
            <w:ins w:id="95" w:author="Author">
              <w:r w:rsidR="00657255">
                <w:rPr>
                  <w:rFonts w:ascii="Times New Roman" w:hAnsi="Times New Roman" w:cs="Times New Roman"/>
                  <w:sz w:val="20"/>
                  <w:szCs w:val="20"/>
                </w:rPr>
                <w:t>1</w:t>
              </w:r>
            </w:ins>
            <w:del w:id="96" w:author="Author">
              <w:r w:rsidDel="00657255">
                <w:rPr>
                  <w:rFonts w:ascii="Times New Roman" w:hAnsi="Times New Roman" w:cs="Times New Roman"/>
                  <w:sz w:val="20"/>
                  <w:szCs w:val="20"/>
                </w:rPr>
                <w:delText>0</w:delText>
              </w:r>
            </w:del>
            <w:r>
              <w:rPr>
                <w:rFonts w:ascii="Times New Roman" w:hAnsi="Times New Roman" w:cs="Times New Roman"/>
                <w:sz w:val="20"/>
                <w:szCs w:val="20"/>
              </w:rPr>
              <w:t>0</w:t>
            </w:r>
          </w:p>
          <w:p w:rsidR="00277294" w:rsidRPr="00672339" w:rsidRDefault="00E66758" w:rsidP="00277294">
            <w:pPr>
              <w:rPr>
                <w:rFonts w:ascii="Times New Roman" w:hAnsi="Times New Roman" w:cs="Times New Roman"/>
                <w:sz w:val="20"/>
                <w:szCs w:val="20"/>
              </w:rPr>
            </w:pPr>
            <w:del w:id="97" w:author="Author">
              <w:r w:rsidRPr="00672339" w:rsidDel="00AF4FE0">
                <w:rPr>
                  <w:rFonts w:ascii="Times New Roman" w:hAnsi="Times New Roman" w:cs="Times New Roman"/>
                  <w:sz w:val="20"/>
                  <w:szCs w:val="20"/>
                </w:rPr>
                <w:delText>(</w:delText>
              </w:r>
              <w:r w:rsidR="00277294" w:rsidRPr="00672339" w:rsidDel="00AF4FE0">
                <w:rPr>
                  <w:rFonts w:ascii="Times New Roman" w:hAnsi="Times New Roman" w:cs="Times New Roman"/>
                  <w:sz w:val="20"/>
                  <w:szCs w:val="20"/>
                </w:rPr>
                <w:delText>F1</w:delText>
              </w:r>
              <w:r w:rsidRPr="00672339" w:rsidDel="00AF4FE0">
                <w:rPr>
                  <w:rFonts w:ascii="Times New Roman" w:hAnsi="Times New Roman" w:cs="Times New Roman"/>
                  <w:sz w:val="20"/>
                  <w:szCs w:val="20"/>
                </w:rPr>
                <w:delText>)</w:delText>
              </w:r>
            </w:del>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External rating assessment by 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actual/current rating that is considered by the undertaking.</w:t>
            </w:r>
          </w:p>
        </w:tc>
      </w:tr>
      <w:tr w:rsidR="00277294" w:rsidRPr="007D303A" w:rsidTr="00672339">
        <w:trPr>
          <w:trHeight w:val="330"/>
        </w:trPr>
        <w:tc>
          <w:tcPr>
            <w:tcW w:w="1079" w:type="dxa"/>
            <w:hideMark/>
          </w:tcPr>
          <w:p w:rsidR="004A3D63" w:rsidRPr="00672339" w:rsidDel="00AF4FE0" w:rsidRDefault="004A3D63" w:rsidP="00277294">
            <w:pPr>
              <w:rPr>
                <w:del w:id="98" w:author="Author"/>
                <w:rFonts w:ascii="Times New Roman" w:hAnsi="Times New Roman" w:cs="Times New Roman"/>
                <w:sz w:val="20"/>
                <w:szCs w:val="20"/>
              </w:rPr>
            </w:pPr>
            <w:r>
              <w:rPr>
                <w:rFonts w:ascii="Times New Roman" w:hAnsi="Times New Roman" w:cs="Times New Roman"/>
                <w:sz w:val="20"/>
                <w:szCs w:val="20"/>
              </w:rPr>
              <w:t>C02</w:t>
            </w:r>
            <w:ins w:id="99" w:author="Author">
              <w:r w:rsidR="00657255">
                <w:rPr>
                  <w:rFonts w:ascii="Times New Roman" w:hAnsi="Times New Roman" w:cs="Times New Roman"/>
                  <w:sz w:val="20"/>
                  <w:szCs w:val="20"/>
                </w:rPr>
                <w:t>2</w:t>
              </w:r>
            </w:ins>
            <w:del w:id="100" w:author="Author">
              <w:r w:rsidDel="00657255">
                <w:rPr>
                  <w:rFonts w:ascii="Times New Roman" w:hAnsi="Times New Roman" w:cs="Times New Roman"/>
                  <w:sz w:val="20"/>
                  <w:szCs w:val="20"/>
                </w:rPr>
                <w:delText>1</w:delText>
              </w:r>
            </w:del>
            <w:r>
              <w:rPr>
                <w:rFonts w:ascii="Times New Roman" w:hAnsi="Times New Roman" w:cs="Times New Roman"/>
                <w:sz w:val="20"/>
                <w:szCs w:val="20"/>
              </w:rPr>
              <w:t>0</w:t>
            </w:r>
          </w:p>
          <w:p w:rsidR="00277294" w:rsidRPr="00672339" w:rsidRDefault="00E66758" w:rsidP="00277294">
            <w:pPr>
              <w:rPr>
                <w:rFonts w:ascii="Times New Roman" w:hAnsi="Times New Roman" w:cs="Times New Roman"/>
                <w:sz w:val="20"/>
                <w:szCs w:val="20"/>
              </w:rPr>
            </w:pPr>
            <w:del w:id="101" w:author="Author">
              <w:r w:rsidRPr="00672339" w:rsidDel="00AF4FE0">
                <w:rPr>
                  <w:rFonts w:ascii="Times New Roman" w:hAnsi="Times New Roman" w:cs="Times New Roman"/>
                  <w:sz w:val="20"/>
                  <w:szCs w:val="20"/>
                </w:rPr>
                <w:delText>(</w:delText>
              </w:r>
              <w:r w:rsidR="00277294" w:rsidRPr="00672339" w:rsidDel="00AF4FE0">
                <w:rPr>
                  <w:rFonts w:ascii="Times New Roman" w:hAnsi="Times New Roman" w:cs="Times New Roman"/>
                  <w:sz w:val="20"/>
                  <w:szCs w:val="20"/>
                </w:rPr>
                <w:delText>G1</w:delText>
              </w:r>
              <w:r w:rsidRPr="00672339" w:rsidDel="00AF4FE0">
                <w:rPr>
                  <w:rFonts w:ascii="Times New Roman" w:hAnsi="Times New Roman" w:cs="Times New Roman"/>
                  <w:sz w:val="20"/>
                  <w:szCs w:val="20"/>
                </w:rPr>
                <w:delText>)</w:delText>
              </w:r>
            </w:del>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agency that rates the reinsurer that is considered by the undertaking.</w:t>
            </w:r>
          </w:p>
        </w:tc>
      </w:tr>
      <w:tr w:rsidR="00277294" w:rsidRPr="007D303A" w:rsidTr="002F305E">
        <w:tblPrEx>
          <w:tblW w:w="9814" w:type="dxa"/>
          <w:tblPrExChange w:id="102" w:author="Author">
            <w:tblPrEx>
              <w:tblW w:w="9814" w:type="dxa"/>
            </w:tblPrEx>
          </w:tblPrExChange>
        </w:tblPrEx>
        <w:trPr>
          <w:trHeight w:val="330"/>
          <w:trPrChange w:id="103" w:author="Author">
            <w:trPr>
              <w:trHeight w:val="330"/>
            </w:trPr>
          </w:trPrChange>
        </w:trPr>
        <w:tc>
          <w:tcPr>
            <w:tcW w:w="1079" w:type="dxa"/>
            <w:tcPrChange w:id="104" w:author="Author">
              <w:tcPr>
                <w:tcW w:w="1079" w:type="dxa"/>
              </w:tcPr>
            </w:tcPrChange>
          </w:tcPr>
          <w:p w:rsidR="004A3D63" w:rsidRPr="00672339" w:rsidDel="000B6201" w:rsidRDefault="004A3D63" w:rsidP="00277294">
            <w:pPr>
              <w:rPr>
                <w:del w:id="105" w:author="Author"/>
                <w:rFonts w:ascii="Times New Roman" w:hAnsi="Times New Roman" w:cs="Times New Roman"/>
                <w:sz w:val="20"/>
                <w:szCs w:val="20"/>
              </w:rPr>
            </w:pPr>
            <w:del w:id="106" w:author="Author">
              <w:r w:rsidDel="000B6201">
                <w:rPr>
                  <w:rFonts w:ascii="Times New Roman" w:hAnsi="Times New Roman" w:cs="Times New Roman"/>
                  <w:sz w:val="20"/>
                  <w:szCs w:val="20"/>
                </w:rPr>
                <w:lastRenderedPageBreak/>
                <w:delText>C02</w:delText>
              </w:r>
              <w:r w:rsidDel="00657255">
                <w:rPr>
                  <w:rFonts w:ascii="Times New Roman" w:hAnsi="Times New Roman" w:cs="Times New Roman"/>
                  <w:sz w:val="20"/>
                  <w:szCs w:val="20"/>
                </w:rPr>
                <w:delText>2</w:delText>
              </w:r>
              <w:r w:rsidDel="000B6201">
                <w:rPr>
                  <w:rFonts w:ascii="Times New Roman" w:hAnsi="Times New Roman" w:cs="Times New Roman"/>
                  <w:sz w:val="20"/>
                  <w:szCs w:val="20"/>
                </w:rPr>
                <w:delText>0</w:delText>
              </w:r>
            </w:del>
          </w:p>
          <w:p w:rsidR="00277294" w:rsidRPr="00672339" w:rsidRDefault="00E66758" w:rsidP="00277294">
            <w:pPr>
              <w:rPr>
                <w:rFonts w:ascii="Times New Roman" w:hAnsi="Times New Roman" w:cs="Times New Roman"/>
                <w:sz w:val="20"/>
                <w:szCs w:val="20"/>
              </w:rPr>
            </w:pPr>
            <w:del w:id="107" w:author="Author">
              <w:r w:rsidRPr="00672339" w:rsidDel="000B6201">
                <w:rPr>
                  <w:rFonts w:ascii="Times New Roman" w:hAnsi="Times New Roman" w:cs="Times New Roman"/>
                  <w:sz w:val="20"/>
                  <w:szCs w:val="20"/>
                </w:rPr>
                <w:delText>(</w:delText>
              </w:r>
              <w:r w:rsidR="00277294" w:rsidRPr="00672339" w:rsidDel="000B6201">
                <w:rPr>
                  <w:rFonts w:ascii="Times New Roman" w:hAnsi="Times New Roman" w:cs="Times New Roman"/>
                  <w:sz w:val="20"/>
                  <w:szCs w:val="20"/>
                </w:rPr>
                <w:delText>H1</w:delText>
              </w:r>
              <w:r w:rsidRPr="00672339" w:rsidDel="000B6201">
                <w:rPr>
                  <w:rFonts w:ascii="Times New Roman" w:hAnsi="Times New Roman" w:cs="Times New Roman"/>
                  <w:sz w:val="20"/>
                  <w:szCs w:val="20"/>
                </w:rPr>
                <w:delText>)</w:delText>
              </w:r>
            </w:del>
          </w:p>
        </w:tc>
        <w:tc>
          <w:tcPr>
            <w:tcW w:w="2290" w:type="dxa"/>
            <w:tcPrChange w:id="108" w:author="Author">
              <w:tcPr>
                <w:tcW w:w="2290" w:type="dxa"/>
              </w:tcPr>
            </w:tcPrChange>
          </w:tcPr>
          <w:p w:rsidR="00277294" w:rsidRPr="00672339" w:rsidRDefault="00277294">
            <w:pPr>
              <w:rPr>
                <w:rFonts w:ascii="Times New Roman" w:hAnsi="Times New Roman" w:cs="Times New Roman"/>
                <w:sz w:val="20"/>
                <w:szCs w:val="20"/>
              </w:rPr>
            </w:pPr>
            <w:del w:id="109" w:author="Author">
              <w:r w:rsidRPr="00672339" w:rsidDel="000B6201">
                <w:rPr>
                  <w:rFonts w:ascii="Times New Roman" w:hAnsi="Times New Roman" w:cs="Times New Roman"/>
                  <w:sz w:val="20"/>
                  <w:szCs w:val="20"/>
                </w:rPr>
                <w:delText>Date rating assigned</w:delText>
              </w:r>
            </w:del>
          </w:p>
        </w:tc>
        <w:tc>
          <w:tcPr>
            <w:tcW w:w="6445" w:type="dxa"/>
            <w:tcPrChange w:id="110" w:author="Author">
              <w:tcPr>
                <w:tcW w:w="6445" w:type="dxa"/>
              </w:tcPr>
            </w:tcPrChange>
          </w:tcPr>
          <w:p w:rsidR="00277294" w:rsidRPr="00672339" w:rsidRDefault="005E29A3" w:rsidP="005E29A3">
            <w:pPr>
              <w:rPr>
                <w:rFonts w:ascii="Times New Roman" w:hAnsi="Times New Roman" w:cs="Times New Roman"/>
                <w:sz w:val="20"/>
                <w:szCs w:val="20"/>
              </w:rPr>
            </w:pPr>
            <w:del w:id="111" w:author="Author">
              <w:r w:rsidRPr="00672339" w:rsidDel="000B6201">
                <w:rPr>
                  <w:rFonts w:ascii="Times New Roman" w:hAnsi="Times New Roman" w:cs="Times New Roman"/>
                  <w:sz w:val="20"/>
                  <w:szCs w:val="20"/>
                </w:rPr>
                <w:delText>Identify the ISO 8601 (yyyy-mm-dd) code of t</w:delText>
              </w:r>
              <w:r w:rsidR="00277294" w:rsidRPr="00672339" w:rsidDel="000B6201">
                <w:rPr>
                  <w:rFonts w:ascii="Times New Roman" w:hAnsi="Times New Roman" w:cs="Times New Roman"/>
                  <w:sz w:val="20"/>
                  <w:szCs w:val="20"/>
                </w:rPr>
                <w:delText>he date on which the rating has been released that is considered by the undertaking.</w:delText>
              </w:r>
            </w:del>
          </w:p>
        </w:tc>
      </w:tr>
      <w:tr w:rsidR="00E64F25" w:rsidRPr="007D303A" w:rsidTr="00672339">
        <w:trPr>
          <w:trHeight w:val="842"/>
        </w:trPr>
        <w:tc>
          <w:tcPr>
            <w:tcW w:w="1079" w:type="dxa"/>
          </w:tcPr>
          <w:p w:rsidR="00E64F25" w:rsidRPr="005A3AAB" w:rsidRDefault="00E64F25" w:rsidP="000B6201">
            <w:pPr>
              <w:rPr>
                <w:rFonts w:ascii="Times New Roman" w:hAnsi="Times New Roman" w:cs="Times New Roman"/>
                <w:sz w:val="20"/>
                <w:szCs w:val="20"/>
              </w:rPr>
            </w:pPr>
            <w:r w:rsidRPr="005A3AAB">
              <w:rPr>
                <w:rFonts w:ascii="Times New Roman" w:hAnsi="Times New Roman" w:cs="Times New Roman"/>
                <w:sz w:val="20"/>
                <w:szCs w:val="20"/>
              </w:rPr>
              <w:t>C02</w:t>
            </w:r>
            <w:ins w:id="112" w:author="Author">
              <w:r w:rsidR="000B6201">
                <w:rPr>
                  <w:rFonts w:ascii="Times New Roman" w:hAnsi="Times New Roman" w:cs="Times New Roman"/>
                  <w:sz w:val="20"/>
                  <w:szCs w:val="20"/>
                </w:rPr>
                <w:t>3</w:t>
              </w:r>
            </w:ins>
            <w:del w:id="113" w:author="Author">
              <w:r w:rsidR="00A51731" w:rsidDel="00657255">
                <w:rPr>
                  <w:rFonts w:ascii="Times New Roman" w:hAnsi="Times New Roman" w:cs="Times New Roman"/>
                  <w:sz w:val="20"/>
                  <w:szCs w:val="20"/>
                </w:rPr>
                <w:delText>3</w:delText>
              </w:r>
            </w:del>
            <w:r w:rsidRPr="005A3AAB">
              <w:rPr>
                <w:rFonts w:ascii="Times New Roman" w:hAnsi="Times New Roman" w:cs="Times New Roman"/>
                <w:sz w:val="20"/>
                <w:szCs w:val="20"/>
              </w:rPr>
              <w:t>0</w:t>
            </w:r>
          </w:p>
        </w:tc>
        <w:tc>
          <w:tcPr>
            <w:tcW w:w="2290" w:type="dxa"/>
          </w:tcPr>
          <w:p w:rsidR="00E64F25" w:rsidRPr="005A3AAB" w:rsidRDefault="00E64F25" w:rsidP="005A3AAB">
            <w:pPr>
              <w:rPr>
                <w:rFonts w:ascii="Times New Roman" w:hAnsi="Times New Roman" w:cs="Times New Roman"/>
                <w:sz w:val="20"/>
                <w:szCs w:val="20"/>
              </w:rPr>
            </w:pPr>
            <w:r w:rsidRPr="005A3AAB">
              <w:rPr>
                <w:rFonts w:ascii="Times New Roman" w:hAnsi="Times New Roman" w:cs="Times New Roman"/>
                <w:sz w:val="20"/>
                <w:szCs w:val="20"/>
              </w:rPr>
              <w:t>Credit quality step</w:t>
            </w:r>
          </w:p>
        </w:tc>
        <w:tc>
          <w:tcPr>
            <w:tcW w:w="6445" w:type="dxa"/>
          </w:tcPr>
          <w:p w:rsidR="00E64F25" w:rsidRPr="005A3AAB" w:rsidRDefault="00E64F25">
            <w:pPr>
              <w:rPr>
                <w:rFonts w:ascii="Times New Roman" w:hAnsi="Times New Roman" w:cs="Times New Roman"/>
                <w:sz w:val="20"/>
                <w:szCs w:val="20"/>
              </w:rPr>
            </w:pPr>
            <w:r w:rsidRPr="005A3AAB">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3F2D45">
              <w:rPr>
                <w:rFonts w:ascii="Times New Roman" w:eastAsia="Times New Roman" w:hAnsi="Times New Roman" w:cs="Times New Roman"/>
                <w:sz w:val="20"/>
                <w:szCs w:val="20"/>
                <w:lang w:eastAsia="en-GB"/>
              </w:rPr>
              <w:t>undertaking</w:t>
            </w:r>
            <w:r>
              <w:rPr>
                <w:rFonts w:ascii="Times New Roman" w:eastAsia="Times New Roman" w:hAnsi="Times New Roman" w:cs="Times New Roman"/>
                <w:sz w:val="20"/>
                <w:szCs w:val="20"/>
                <w:lang w:eastAsia="en-GB"/>
              </w:rPr>
              <w:t>s</w:t>
            </w:r>
            <w:r>
              <w:rPr>
                <w:rFonts w:ascii="Times New Roman" w:hAnsi="Times New Roman" w:cs="Times New Roman"/>
                <w:sz w:val="20"/>
                <w:szCs w:val="20"/>
              </w:rPr>
              <w:t xml:space="preserve"> that use the standard formula</w:t>
            </w:r>
            <w:r w:rsidRPr="005A3AAB">
              <w:rPr>
                <w:rFonts w:ascii="Times New Roman" w:hAnsi="Times New Roman" w:cs="Times New Roman"/>
                <w:sz w:val="20"/>
                <w:szCs w:val="20"/>
              </w:rPr>
              <w:t>.</w:t>
            </w:r>
          </w:p>
        </w:tc>
      </w:tr>
      <w:tr w:rsidR="00E64F25" w:rsidRPr="007D303A" w:rsidTr="00672339">
        <w:trPr>
          <w:trHeight w:val="842"/>
        </w:trPr>
        <w:tc>
          <w:tcPr>
            <w:tcW w:w="1079" w:type="dxa"/>
          </w:tcPr>
          <w:p w:rsidR="00E64F25" w:rsidRPr="007D303A" w:rsidRDefault="00A51731" w:rsidP="00277294">
            <w:pPr>
              <w:rPr>
                <w:rFonts w:ascii="Times New Roman" w:hAnsi="Times New Roman" w:cs="Times New Roman"/>
                <w:sz w:val="20"/>
                <w:szCs w:val="20"/>
              </w:rPr>
            </w:pPr>
            <w:r>
              <w:rPr>
                <w:rFonts w:ascii="Times New Roman" w:hAnsi="Times New Roman" w:cs="Times New Roman"/>
                <w:sz w:val="20"/>
                <w:szCs w:val="20"/>
              </w:rPr>
              <w:t>C02</w:t>
            </w:r>
            <w:ins w:id="114" w:author="Author">
              <w:r w:rsidR="000B6201">
                <w:rPr>
                  <w:rFonts w:ascii="Times New Roman" w:hAnsi="Times New Roman" w:cs="Times New Roman"/>
                  <w:sz w:val="20"/>
                  <w:szCs w:val="20"/>
                </w:rPr>
                <w:t>4</w:t>
              </w:r>
            </w:ins>
            <w:del w:id="115" w:author="Author">
              <w:r w:rsidDel="00657255">
                <w:rPr>
                  <w:rFonts w:ascii="Times New Roman" w:hAnsi="Times New Roman" w:cs="Times New Roman"/>
                  <w:sz w:val="20"/>
                  <w:szCs w:val="20"/>
                </w:rPr>
                <w:delText>4</w:delText>
              </w:r>
            </w:del>
            <w:r>
              <w:rPr>
                <w:rFonts w:ascii="Times New Roman" w:hAnsi="Times New Roman" w:cs="Times New Roman"/>
                <w:sz w:val="20"/>
                <w:szCs w:val="20"/>
              </w:rPr>
              <w:t>0</w:t>
            </w:r>
          </w:p>
        </w:tc>
        <w:tc>
          <w:tcPr>
            <w:tcW w:w="2290" w:type="dxa"/>
          </w:tcPr>
          <w:p w:rsidR="00E64F25" w:rsidRPr="007D303A" w:rsidRDefault="00E64F25">
            <w:pPr>
              <w:rPr>
                <w:rFonts w:ascii="Times New Roman" w:hAnsi="Times New Roman" w:cs="Times New Roman"/>
                <w:sz w:val="20"/>
                <w:szCs w:val="20"/>
              </w:rPr>
            </w:pPr>
            <w:r w:rsidRPr="002C41CC">
              <w:rPr>
                <w:rFonts w:ascii="Times New Roman" w:hAnsi="Times New Roman" w:cs="Times New Roman"/>
                <w:sz w:val="20"/>
              </w:rPr>
              <w:t>Internal rating</w:t>
            </w:r>
          </w:p>
        </w:tc>
        <w:tc>
          <w:tcPr>
            <w:tcW w:w="6445" w:type="dxa"/>
          </w:tcPr>
          <w:p w:rsidR="00E64F25" w:rsidRPr="007D303A" w:rsidRDefault="00E64F25">
            <w:pPr>
              <w:rPr>
                <w:rFonts w:ascii="Times New Roman" w:hAnsi="Times New Roman" w:cs="Times New Roman"/>
                <w:sz w:val="20"/>
                <w:szCs w:val="20"/>
              </w:rPr>
            </w:pPr>
            <w:r w:rsidRPr="003F2D45">
              <w:rPr>
                <w:rFonts w:ascii="Times New Roman" w:hAnsi="Times New Roman" w:cs="Times New Roman"/>
                <w:sz w:val="20"/>
              </w:rPr>
              <w:t xml:space="preserve">Internal rating of </w:t>
            </w:r>
            <w:r w:rsidR="00AC0C55">
              <w:rPr>
                <w:rFonts w:ascii="Times New Roman" w:hAnsi="Times New Roman" w:cs="Times New Roman"/>
                <w:sz w:val="20"/>
              </w:rPr>
              <w:t>the reinsurer</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w:t>
            </w:r>
          </w:p>
        </w:tc>
      </w:tr>
    </w:tbl>
    <w:p w:rsidR="00BB7862" w:rsidRPr="00672339" w:rsidRDefault="00BB7862">
      <w:pPr>
        <w:rPr>
          <w:rFonts w:ascii="Times New Roman" w:hAnsi="Times New Roman" w:cs="Times New Roman"/>
          <w:sz w:val="20"/>
          <w:szCs w:val="20"/>
        </w:rPr>
      </w:pPr>
    </w:p>
    <w:sectPr w:rsidR="00BB7862" w:rsidRPr="00672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B0AE9"/>
    <w:rsid w:val="00072A8B"/>
    <w:rsid w:val="00086194"/>
    <w:rsid w:val="000B6201"/>
    <w:rsid w:val="000C469B"/>
    <w:rsid w:val="000D1601"/>
    <w:rsid w:val="000E24F7"/>
    <w:rsid w:val="001053FF"/>
    <w:rsid w:val="00145F0D"/>
    <w:rsid w:val="00193E30"/>
    <w:rsid w:val="00194B7F"/>
    <w:rsid w:val="001A7774"/>
    <w:rsid w:val="001B51C5"/>
    <w:rsid w:val="00222D8A"/>
    <w:rsid w:val="00230118"/>
    <w:rsid w:val="00246701"/>
    <w:rsid w:val="00275FF9"/>
    <w:rsid w:val="00277294"/>
    <w:rsid w:val="00283087"/>
    <w:rsid w:val="002B0AE9"/>
    <w:rsid w:val="002F305E"/>
    <w:rsid w:val="002F6634"/>
    <w:rsid w:val="00310AF2"/>
    <w:rsid w:val="003262FF"/>
    <w:rsid w:val="00371470"/>
    <w:rsid w:val="00395E07"/>
    <w:rsid w:val="003C0D89"/>
    <w:rsid w:val="003F1FA8"/>
    <w:rsid w:val="00403F87"/>
    <w:rsid w:val="00411410"/>
    <w:rsid w:val="0046032F"/>
    <w:rsid w:val="00472E54"/>
    <w:rsid w:val="004A3D63"/>
    <w:rsid w:val="004F6B55"/>
    <w:rsid w:val="005647B2"/>
    <w:rsid w:val="005A4B3D"/>
    <w:rsid w:val="005E29A3"/>
    <w:rsid w:val="005F15E4"/>
    <w:rsid w:val="00657255"/>
    <w:rsid w:val="00672339"/>
    <w:rsid w:val="006833A2"/>
    <w:rsid w:val="00684969"/>
    <w:rsid w:val="00692DC3"/>
    <w:rsid w:val="006A4BC4"/>
    <w:rsid w:val="006C31B3"/>
    <w:rsid w:val="006D3A29"/>
    <w:rsid w:val="006D3A5C"/>
    <w:rsid w:val="006D50DC"/>
    <w:rsid w:val="00743EC5"/>
    <w:rsid w:val="00763D32"/>
    <w:rsid w:val="00786CA4"/>
    <w:rsid w:val="007B7163"/>
    <w:rsid w:val="007C0C58"/>
    <w:rsid w:val="007D303A"/>
    <w:rsid w:val="007E6C76"/>
    <w:rsid w:val="007F04AC"/>
    <w:rsid w:val="00804111"/>
    <w:rsid w:val="0082585B"/>
    <w:rsid w:val="008417D9"/>
    <w:rsid w:val="00861A30"/>
    <w:rsid w:val="008B28AD"/>
    <w:rsid w:val="008D2811"/>
    <w:rsid w:val="008D7505"/>
    <w:rsid w:val="008E547A"/>
    <w:rsid w:val="009350D6"/>
    <w:rsid w:val="00935EC7"/>
    <w:rsid w:val="00945E25"/>
    <w:rsid w:val="00A16F09"/>
    <w:rsid w:val="00A43FF8"/>
    <w:rsid w:val="00A51731"/>
    <w:rsid w:val="00A923F6"/>
    <w:rsid w:val="00AC0C55"/>
    <w:rsid w:val="00AE46FD"/>
    <w:rsid w:val="00AE5BD7"/>
    <w:rsid w:val="00AF4FE0"/>
    <w:rsid w:val="00AF56B7"/>
    <w:rsid w:val="00B04E93"/>
    <w:rsid w:val="00BB3709"/>
    <w:rsid w:val="00BB7862"/>
    <w:rsid w:val="00BD1C76"/>
    <w:rsid w:val="00C02F96"/>
    <w:rsid w:val="00C14FE5"/>
    <w:rsid w:val="00C234E5"/>
    <w:rsid w:val="00C32B03"/>
    <w:rsid w:val="00C458CA"/>
    <w:rsid w:val="00C509D9"/>
    <w:rsid w:val="00CB3247"/>
    <w:rsid w:val="00CD7400"/>
    <w:rsid w:val="00CF3741"/>
    <w:rsid w:val="00CF6B93"/>
    <w:rsid w:val="00D01597"/>
    <w:rsid w:val="00D1721F"/>
    <w:rsid w:val="00D350E2"/>
    <w:rsid w:val="00D42A66"/>
    <w:rsid w:val="00D448B1"/>
    <w:rsid w:val="00D86761"/>
    <w:rsid w:val="00DF0987"/>
    <w:rsid w:val="00E30517"/>
    <w:rsid w:val="00E3168C"/>
    <w:rsid w:val="00E64F25"/>
    <w:rsid w:val="00E66758"/>
    <w:rsid w:val="00E819E2"/>
    <w:rsid w:val="00EB6480"/>
    <w:rsid w:val="00EB64D2"/>
    <w:rsid w:val="00F15C9F"/>
    <w:rsid w:val="00F3503B"/>
    <w:rsid w:val="00F95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31166-8DD9-4EFF-9768-169DEF9A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5705</Characters>
  <Application>Microsoft Office Word</Application>
  <DocSecurity>0</DocSecurity>
  <Lines>47</Lines>
  <Paragraphs>13</Paragraphs>
  <ScaleCrop>false</ScaleCrop>
  <Company/>
  <LinksUpToDate>false</LinksUpToDate>
  <CharactersWithSpaces>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2015-07-02T23:27:00Z</dcterms:created>
  <dcterms:modified xsi:type="dcterms:W3CDTF">2015-08-19T14:55:00Z</dcterms:modified>
</cp:coreProperties>
</file>